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FootnoteReference"/>
          <w:rFonts w:ascii="GHEA Grapalat" w:hAnsi="GHEA Grapalat"/>
          <w:i w:val="0"/>
          <w:sz w:val="24"/>
          <w:szCs w:val="24"/>
        </w:rPr>
        <w:footnoteReference w:customMarkFollows="1" w:id="1"/>
        <w:t>*</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C96047" w:rsidRPr="00C96047">
        <w:rPr>
          <w:rFonts w:ascii="GHEA Grapalat" w:hAnsi="GHEA Grapalat"/>
          <w:i w:val="0"/>
          <w:sz w:val="24"/>
          <w:szCs w:val="24"/>
        </w:rPr>
        <w:t>27/07/2021</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номер </w:t>
      </w:r>
      <w:r w:rsidR="00C96047" w:rsidRPr="00C96047">
        <w:rPr>
          <w:rFonts w:ascii="GHEA Grapalat" w:hAnsi="GHEA Grapalat"/>
          <w:i w:val="0"/>
          <w:sz w:val="24"/>
          <w:szCs w:val="24"/>
        </w:rPr>
        <w:t>1</w:t>
      </w:r>
      <w:r w:rsidRPr="009044F1">
        <w:rPr>
          <w:rFonts w:ascii="GHEA Grapalat" w:hAnsi="GHEA Grapalat"/>
          <w:i w:val="0"/>
          <w:sz w:val="24"/>
          <w:szCs w:val="24"/>
        </w:rPr>
        <w:t xml:space="preserve"> </w:t>
      </w:r>
    </w:p>
    <w:p w:rsidR="0091042F" w:rsidRPr="00CE2360"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C96047" w:rsidRPr="00CE2360">
        <w:rPr>
          <w:rFonts w:ascii="GHEA Grapalat" w:hAnsi="GHEA Grapalat"/>
          <w:i w:val="0"/>
          <w:sz w:val="24"/>
          <w:szCs w:val="24"/>
        </w:rPr>
        <w:t>АРЗНИ-С</w:t>
      </w:r>
      <w:r w:rsidR="00642EFE" w:rsidRPr="009044F1">
        <w:rPr>
          <w:rFonts w:ascii="GHEA Grapalat" w:hAnsi="GHEA Grapalat"/>
          <w:i w:val="0"/>
          <w:sz w:val="24"/>
          <w:szCs w:val="24"/>
        </w:rPr>
        <w:t>BM</w:t>
      </w:r>
      <w:r w:rsidR="00561817">
        <w:rPr>
          <w:rFonts w:ascii="GHEA Grapalat" w:hAnsi="GHEA Grapalat"/>
          <w:i w:val="0"/>
          <w:sz w:val="24"/>
          <w:szCs w:val="24"/>
        </w:rPr>
        <w:t>AShDzB</w:t>
      </w:r>
      <w:r w:rsidR="00C96047" w:rsidRPr="00CE2360">
        <w:rPr>
          <w:rFonts w:ascii="GHEA Grapalat" w:hAnsi="GHEA Grapalat"/>
          <w:i w:val="0"/>
          <w:sz w:val="24"/>
          <w:szCs w:val="24"/>
        </w:rPr>
        <w:t>-2021</w:t>
      </w:r>
      <w:r w:rsidR="00C96047" w:rsidRPr="00C96047">
        <w:t xml:space="preserve"> </w:t>
      </w:r>
      <w:r w:rsidR="00C96047" w:rsidRPr="00CE2360">
        <w:rPr>
          <w:rFonts w:ascii="GHEA Grapalat" w:hAnsi="GHEA Grapalat"/>
          <w:i w:val="0"/>
          <w:sz w:val="24"/>
          <w:szCs w:val="24"/>
        </w:rPr>
        <w:t>/7</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642EFE" w:rsidRPr="00E13BA4" w:rsidRDefault="00CE2360" w:rsidP="00B46D58">
      <w:pPr>
        <w:pStyle w:val="BodyTextIndent"/>
        <w:widowControl w:val="0"/>
        <w:spacing w:after="160" w:line="240" w:lineRule="auto"/>
        <w:ind w:firstLine="0"/>
        <w:rPr>
          <w:rFonts w:ascii="GHEA Grapalat" w:hAnsi="GHEA Grapalat"/>
          <w:i w:val="0"/>
          <w:sz w:val="24"/>
          <w:szCs w:val="24"/>
          <w:lang w:val="hy-AM"/>
        </w:rPr>
      </w:pPr>
      <w:r w:rsidRPr="005566F5">
        <w:rPr>
          <w:rFonts w:ascii="GHEA Grapalat" w:hAnsi="GHEA Grapalat"/>
          <w:i w:val="0"/>
          <w:spacing w:val="6"/>
          <w:sz w:val="24"/>
          <w:szCs w:val="24"/>
        </w:rPr>
        <w:t>Заказчик общинный муниципалитет Арзни марза Котайк, который расположен В Сообществе Арзни района ул. 5, пер. 1 N6 административное здание N-1, Котайк Армения объявляет</w:t>
      </w:r>
      <w:r w:rsidRPr="008030B6">
        <w:rPr>
          <w:rFonts w:ascii="GHEA Grapalat" w:hAnsi="GHEA Grapalat"/>
          <w:i w:val="0"/>
          <w:sz w:val="24"/>
          <w:szCs w:val="24"/>
        </w:rPr>
        <w:t xml:space="preserve"> </w:t>
      </w:r>
      <w:r w:rsidRPr="00CE2360">
        <w:rPr>
          <w:rFonts w:ascii="GHEA Grapalat" w:hAnsi="GHEA Grapalat"/>
          <w:i w:val="0"/>
          <w:sz w:val="24"/>
          <w:szCs w:val="24"/>
        </w:rPr>
        <w:t xml:space="preserve">срочный </w:t>
      </w:r>
      <w:r w:rsidR="00642EFE" w:rsidRPr="008030B6">
        <w:rPr>
          <w:rFonts w:ascii="GHEA Grapalat" w:hAnsi="GHEA Grapalat"/>
          <w:i w:val="0"/>
          <w:sz w:val="24"/>
          <w:szCs w:val="24"/>
        </w:rPr>
        <w:t>открытый конкурс,</w:t>
      </w:r>
      <w:r w:rsidR="00642EFE" w:rsidRPr="009044F1">
        <w:rPr>
          <w:rFonts w:ascii="GHEA Grapalat" w:hAnsi="GHEA Grapalat"/>
          <w:i w:val="0"/>
          <w:sz w:val="24"/>
          <w:szCs w:val="24"/>
        </w:rPr>
        <w:t xml:space="preserve"> который проводится одним этапом</w:t>
      </w:r>
      <w:r w:rsidR="00E13BA4">
        <w:rPr>
          <w:rFonts w:ascii="GHEA Grapalat" w:hAnsi="GHEA Grapalat"/>
          <w:i w:val="0"/>
          <w:sz w:val="24"/>
          <w:szCs w:val="24"/>
          <w:lang w:val="hy-AM"/>
        </w:rPr>
        <w:t>.</w:t>
      </w:r>
    </w:p>
    <w:p w:rsidR="00311076" w:rsidRPr="003A1EBB" w:rsidRDefault="00A20B69" w:rsidP="00CE2360">
      <w:pPr>
        <w:pStyle w:val="BodyTextIndent"/>
        <w:widowControl w:val="0"/>
        <w:spacing w:after="160" w:line="240" w:lineRule="auto"/>
        <w:ind w:firstLine="567"/>
        <w:rPr>
          <w:rFonts w:ascii="GHEA Grapalat" w:hAnsi="GHEA Grapalat"/>
          <w:i w:val="0"/>
          <w:sz w:val="16"/>
          <w:szCs w:val="16"/>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w:t>
      </w:r>
      <w:r w:rsidR="00CE2360" w:rsidRPr="00CE2360">
        <w:rPr>
          <w:rFonts w:ascii="GHEA Grapalat" w:hAnsi="GHEA Grapalat"/>
          <w:i w:val="0"/>
          <w:sz w:val="24"/>
          <w:szCs w:val="24"/>
        </w:rPr>
        <w:t>Строительство стадиона общины Арзни Котайкской области РА.</w:t>
      </w:r>
      <w:r w:rsidR="00782D60">
        <w:rPr>
          <w:rFonts w:ascii="GHEA Grapalat" w:hAnsi="GHEA Grapalat"/>
          <w:i w:val="0"/>
          <w:sz w:val="24"/>
          <w:szCs w:val="24"/>
        </w:rPr>
        <w:t xml:space="preserve"> (далее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0E2427" w:rsidRPr="009044F1" w:rsidRDefault="000E242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p>
    <w:p w:rsidR="007E15A7" w:rsidRPr="009044F1"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CE2360" w:rsidRPr="00CE2360">
        <w:rPr>
          <w:rFonts w:ascii="GHEA Grapalat" w:hAnsi="GHEA Grapalat"/>
          <w:i w:val="0"/>
          <w:sz w:val="24"/>
          <w:szCs w:val="24"/>
        </w:rPr>
        <w:t>10:00</w:t>
      </w:r>
      <w:r w:rsidRPr="009044F1">
        <w:rPr>
          <w:rFonts w:ascii="GHEA Grapalat" w:hAnsi="GHEA Grapalat"/>
          <w:i w:val="0"/>
          <w:sz w:val="24"/>
          <w:szCs w:val="24"/>
        </w:rPr>
        <w:t xml:space="preserve"> часов</w:t>
      </w:r>
      <w:r w:rsidR="00971F4A" w:rsidRPr="00971F4A">
        <w:rPr>
          <w:rFonts w:ascii="GHEA Grapalat" w:hAnsi="GHEA Grapalat"/>
          <w:i w:val="0"/>
          <w:sz w:val="24"/>
          <w:szCs w:val="24"/>
        </w:rPr>
        <w:t xml:space="preserve"> </w:t>
      </w:r>
      <w:r w:rsidR="00CE2360" w:rsidRPr="00CE2360">
        <w:rPr>
          <w:rFonts w:ascii="GHEA Grapalat" w:hAnsi="GHEA Grapalat"/>
          <w:i w:val="0"/>
          <w:sz w:val="24"/>
          <w:szCs w:val="24"/>
        </w:rPr>
        <w:t>15</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lastRenderedPageBreak/>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EF52E4" w:rsidRDefault="00EF52E4" w:rsidP="00CE2360">
      <w:pPr>
        <w:pStyle w:val="BodyTextIndent"/>
        <w:widowControl w:val="0"/>
        <w:spacing w:after="160"/>
        <w:ind w:firstLine="567"/>
        <w:rPr>
          <w:rFonts w:ascii="GHEA Grapalat" w:hAnsi="GHEA Grapalat"/>
          <w:i w:val="0"/>
          <w:sz w:val="24"/>
          <w:szCs w:val="24"/>
          <w:lang w:val="hy-AM"/>
        </w:rPr>
      </w:pPr>
      <w:r w:rsidRPr="000F11E5">
        <w:rPr>
          <w:rFonts w:ascii="GHEA Grapalat" w:hAnsi="GHEA Grapalat"/>
          <w:i w:val="0"/>
          <w:sz w:val="24"/>
          <w:szCs w:val="24"/>
        </w:rPr>
        <w:t xml:space="preserve">Заявки на </w:t>
      </w:r>
      <w:r w:rsidR="00D50690">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CE2360" w:rsidRPr="005566F5">
        <w:rPr>
          <w:rFonts w:ascii="GHEA Grapalat" w:hAnsi="GHEA Grapalat"/>
          <w:i w:val="0"/>
          <w:spacing w:val="6"/>
          <w:sz w:val="24"/>
          <w:szCs w:val="24"/>
        </w:rPr>
        <w:t>Сообществе Арзни района ул. 5, пер. 1 N6 административное здание N-1</w:t>
      </w:r>
      <w:r w:rsidRPr="000F0CA8">
        <w:rPr>
          <w:rFonts w:ascii="GHEA Grapalat" w:hAnsi="GHEA Grapalat"/>
          <w:i w:val="0"/>
          <w:sz w:val="24"/>
          <w:szCs w:val="24"/>
        </w:rPr>
        <w:t>,</w:t>
      </w:r>
      <w:r w:rsidR="00CE2360" w:rsidRPr="00CE2360">
        <w:rPr>
          <w:rFonts w:ascii="GHEA Grapalat" w:hAnsi="GHEA Grapalat"/>
          <w:i w:val="0"/>
          <w:sz w:val="24"/>
          <w:szCs w:val="24"/>
        </w:rPr>
        <w:t xml:space="preserve"> </w:t>
      </w:r>
      <w:r w:rsidRPr="000F0CA8">
        <w:rPr>
          <w:rFonts w:ascii="GHEA Grapalat" w:hAnsi="GHEA Grapalat"/>
          <w:i w:val="0"/>
          <w:sz w:val="24"/>
          <w:szCs w:val="24"/>
        </w:rPr>
        <w:t xml:space="preserve">в документарной форме, до </w:t>
      </w:r>
      <w:r w:rsidR="00CE2360" w:rsidRPr="00CE2360">
        <w:rPr>
          <w:rFonts w:ascii="GHEA Grapalat" w:hAnsi="GHEA Grapalat"/>
          <w:i w:val="0"/>
          <w:sz w:val="24"/>
          <w:szCs w:val="24"/>
        </w:rPr>
        <w:t xml:space="preserve">10:00 </w:t>
      </w:r>
      <w:r w:rsidRPr="000F0CA8">
        <w:rPr>
          <w:rFonts w:ascii="GHEA Grapalat" w:hAnsi="GHEA Grapalat"/>
          <w:i w:val="0"/>
          <w:sz w:val="24"/>
          <w:szCs w:val="24"/>
        </w:rPr>
        <w:t xml:space="preserve">часов </w:t>
      </w:r>
      <w:r w:rsidR="00CE2360" w:rsidRPr="00CE2360">
        <w:rPr>
          <w:rFonts w:ascii="GHEA Grapalat" w:hAnsi="GHEA Grapalat"/>
          <w:i w:val="0"/>
          <w:sz w:val="24"/>
          <w:szCs w:val="24"/>
        </w:rPr>
        <w:t>15</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EF52E4" w:rsidRPr="000F11E5" w:rsidRDefault="00EF52E4" w:rsidP="00EF52E4">
      <w:pPr>
        <w:pStyle w:val="BodyTextIndent"/>
        <w:widowControl w:val="0"/>
        <w:spacing w:after="160"/>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CE2360" w:rsidRPr="005566F5">
        <w:rPr>
          <w:rFonts w:ascii="GHEA Grapalat" w:hAnsi="GHEA Grapalat"/>
          <w:i w:val="0"/>
          <w:spacing w:val="6"/>
          <w:sz w:val="24"/>
          <w:szCs w:val="24"/>
        </w:rPr>
        <w:t>Сообществе Арзни района ул. 5, пер. 1 N6 административное здание N-1</w:t>
      </w:r>
      <w:r w:rsidRPr="000F0CA8">
        <w:rPr>
          <w:rFonts w:ascii="GHEA Grapalat" w:hAnsi="GHEA Grapalat"/>
          <w:i w:val="0"/>
          <w:sz w:val="24"/>
          <w:szCs w:val="24"/>
        </w:rPr>
        <w:t xml:space="preserve">, в </w:t>
      </w:r>
      <w:r w:rsidR="00CE2360" w:rsidRPr="00CE2360">
        <w:rPr>
          <w:rFonts w:ascii="GHEA Grapalat" w:hAnsi="GHEA Grapalat"/>
          <w:i w:val="0"/>
          <w:sz w:val="24"/>
          <w:szCs w:val="24"/>
        </w:rPr>
        <w:t>10:00</w:t>
      </w:r>
      <w:r>
        <w:rPr>
          <w:rFonts w:ascii="GHEA Grapalat" w:hAnsi="GHEA Grapalat"/>
          <w:i w:val="0"/>
          <w:sz w:val="24"/>
          <w:szCs w:val="24"/>
        </w:rPr>
        <w:t xml:space="preserve"> часов </w:t>
      </w:r>
      <w:r w:rsidR="00CE2360" w:rsidRPr="00CE2360">
        <w:rPr>
          <w:rFonts w:ascii="GHEA Grapalat" w:hAnsi="GHEA Grapalat"/>
          <w:i w:val="0"/>
          <w:sz w:val="24"/>
          <w:szCs w:val="24"/>
        </w:rPr>
        <w:t>12 августа 2021г</w:t>
      </w:r>
      <w:r>
        <w:rPr>
          <w:rFonts w:ascii="GHEA Grapalat" w:hAnsi="GHEA Grapalat"/>
          <w:i w:val="0"/>
          <w:sz w:val="24"/>
          <w:szCs w:val="24"/>
        </w:rPr>
        <w:t>.</w:t>
      </w:r>
    </w:p>
    <w:p w:rsidR="00EF52E4" w:rsidRDefault="001305C6"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EF52E4" w:rsidRDefault="00EF52E4">
      <w:pPr>
        <w:rPr>
          <w:rFonts w:ascii="GHEA Grapalat" w:hAnsi="GHEA Grapalat"/>
        </w:rPr>
      </w:pPr>
      <w:r>
        <w:rPr>
          <w:rFonts w:ascii="GHEA Grapalat" w:hAnsi="GHEA Grapalat"/>
          <w:i/>
        </w:rPr>
        <w:br w:type="page"/>
      </w:r>
    </w:p>
    <w:p w:rsidR="00BE1C5E" w:rsidRPr="001B32D9" w:rsidRDefault="00BE1C5E" w:rsidP="00B46D58">
      <w:pPr>
        <w:pStyle w:val="BodyTextIndent"/>
        <w:widowControl w:val="0"/>
        <w:spacing w:after="160" w:line="240" w:lineRule="auto"/>
        <w:ind w:firstLine="567"/>
        <w:rPr>
          <w:rFonts w:ascii="GHEA Grapalat" w:hAnsi="GHEA Grapalat"/>
          <w:i w:val="0"/>
          <w:sz w:val="24"/>
          <w:szCs w:val="24"/>
        </w:rPr>
      </w:pPr>
    </w:p>
    <w:p w:rsidR="00CE2360" w:rsidRPr="008F379C" w:rsidRDefault="00754697" w:rsidP="00CE2360">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CE2360">
        <w:rPr>
          <w:rFonts w:ascii="GHEA Grapalat" w:hAnsi="GHEA Grapalat"/>
          <w:i w:val="0"/>
          <w:sz w:val="24"/>
          <w:szCs w:val="24"/>
        </w:rPr>
        <w:t>Мари Мовсисян</w:t>
      </w:r>
    </w:p>
    <w:p w:rsidR="00CE2360" w:rsidRPr="005C5EC5" w:rsidRDefault="00CE2360" w:rsidP="00CE2360">
      <w:pPr>
        <w:pStyle w:val="BodyText"/>
        <w:ind w:right="-7" w:firstLine="567"/>
        <w:jc w:val="center"/>
        <w:rPr>
          <w:rFonts w:ascii="Sylfaen" w:hAnsi="Sylfaen" w:cs="Sylfaen"/>
          <w:i/>
          <w:sz w:val="22"/>
        </w:rPr>
      </w:pPr>
      <w:r w:rsidRPr="005C5EC5">
        <w:rPr>
          <w:rFonts w:ascii="Sylfaen" w:hAnsi="Sylfaen" w:cs="Sylfaen"/>
          <w:i/>
          <w:sz w:val="22"/>
          <w:lang w:val="af-ZA"/>
        </w:rPr>
        <w:t xml:space="preserve">Телефон: </w:t>
      </w:r>
      <w:r w:rsidRPr="005C5EC5">
        <w:rPr>
          <w:rFonts w:ascii="Sylfaen" w:hAnsi="Sylfaen" w:cs="Sylfaen"/>
          <w:i/>
          <w:sz w:val="22"/>
        </w:rPr>
        <w:t>077</w:t>
      </w:r>
      <w:r w:rsidRPr="005C5EC5">
        <w:rPr>
          <w:rFonts w:ascii="Sylfaen" w:hAnsi="Sylfaen" w:cs="Sylfaen"/>
          <w:i/>
          <w:sz w:val="22"/>
          <w:lang w:val="af-ZA"/>
        </w:rPr>
        <w:t xml:space="preserve"> </w:t>
      </w:r>
      <w:r w:rsidRPr="005C5EC5">
        <w:rPr>
          <w:rFonts w:ascii="Sylfaen" w:hAnsi="Sylfaen" w:cs="Sylfaen"/>
          <w:i/>
          <w:sz w:val="22"/>
        </w:rPr>
        <w:t>192036</w:t>
      </w:r>
    </w:p>
    <w:p w:rsidR="00CE2360" w:rsidRPr="005C5EC5" w:rsidRDefault="00CE2360" w:rsidP="00CE2360">
      <w:pPr>
        <w:pStyle w:val="BodyText"/>
        <w:ind w:right="-7" w:firstLine="567"/>
        <w:jc w:val="center"/>
        <w:rPr>
          <w:rFonts w:ascii="Sylfaen" w:hAnsi="Sylfaen" w:cs="Sylfaen"/>
          <w:i/>
          <w:sz w:val="22"/>
          <w:lang w:val="af-ZA"/>
        </w:rPr>
      </w:pPr>
      <w:r w:rsidRPr="005C5EC5">
        <w:rPr>
          <w:rFonts w:ascii="Sylfaen" w:hAnsi="Sylfaen" w:cs="Sylfaen"/>
          <w:i/>
          <w:sz w:val="22"/>
          <w:lang w:val="af-ZA"/>
        </w:rPr>
        <w:t>Тоже. почт</w:t>
      </w:r>
      <w:r w:rsidRPr="005C5EC5">
        <w:rPr>
          <w:rFonts w:ascii="Sylfaen" w:hAnsi="Sylfaen" w:cs="Sylfaen"/>
          <w:i/>
          <w:sz w:val="20"/>
          <w:szCs w:val="20"/>
          <w:lang w:val="af-ZA"/>
        </w:rPr>
        <w:t xml:space="preserve">а </w:t>
      </w:r>
      <w:hyperlink r:id="rId8" w:history="1">
        <w:r w:rsidRPr="005C5EC5">
          <w:rPr>
            <w:rStyle w:val="Hyperlink"/>
            <w:rFonts w:ascii="Sylfaen" w:hAnsi="Sylfaen"/>
            <w:i/>
            <w:sz w:val="20"/>
            <w:szCs w:val="20"/>
          </w:rPr>
          <w:t>mari</w:t>
        </w:r>
        <w:r w:rsidRPr="00680758">
          <w:rPr>
            <w:rStyle w:val="Hyperlink"/>
            <w:rFonts w:ascii="Sylfaen" w:hAnsi="Sylfaen"/>
            <w:i/>
            <w:sz w:val="20"/>
            <w:szCs w:val="20"/>
          </w:rPr>
          <w:t>.</w:t>
        </w:r>
        <w:r w:rsidRPr="005C5EC5">
          <w:rPr>
            <w:rStyle w:val="Hyperlink"/>
            <w:rFonts w:ascii="Sylfaen" w:hAnsi="Sylfaen"/>
            <w:i/>
            <w:sz w:val="20"/>
            <w:szCs w:val="20"/>
          </w:rPr>
          <w:t>movsisyan</w:t>
        </w:r>
        <w:r w:rsidRPr="00680758">
          <w:rPr>
            <w:rStyle w:val="Hyperlink"/>
            <w:rFonts w:ascii="Sylfaen" w:hAnsi="Sylfaen"/>
            <w:i/>
            <w:sz w:val="20"/>
            <w:szCs w:val="20"/>
          </w:rPr>
          <w:t>@</w:t>
        </w:r>
        <w:r w:rsidRPr="005C5EC5">
          <w:rPr>
            <w:rStyle w:val="Hyperlink"/>
            <w:rFonts w:ascii="Sylfaen" w:hAnsi="Sylfaen"/>
            <w:i/>
            <w:sz w:val="20"/>
            <w:szCs w:val="20"/>
          </w:rPr>
          <w:t>gmail</w:t>
        </w:r>
        <w:r w:rsidRPr="00680758">
          <w:rPr>
            <w:rStyle w:val="Hyperlink"/>
            <w:rFonts w:ascii="Sylfaen" w:hAnsi="Sylfaen"/>
            <w:i/>
            <w:sz w:val="20"/>
            <w:szCs w:val="20"/>
          </w:rPr>
          <w:t>.</w:t>
        </w:r>
        <w:r w:rsidRPr="005C5EC5">
          <w:rPr>
            <w:rStyle w:val="Hyperlink"/>
            <w:rFonts w:ascii="Sylfaen" w:hAnsi="Sylfaen"/>
            <w:i/>
            <w:sz w:val="20"/>
            <w:szCs w:val="20"/>
          </w:rPr>
          <w:t>com</w:t>
        </w:r>
      </w:hyperlink>
    </w:p>
    <w:p w:rsidR="00CE2360" w:rsidRPr="005C5EC5" w:rsidRDefault="00CE2360" w:rsidP="00CE2360">
      <w:pPr>
        <w:pStyle w:val="BodyText"/>
        <w:ind w:right="-7" w:firstLine="567"/>
        <w:jc w:val="center"/>
        <w:rPr>
          <w:rFonts w:ascii="Sylfaen" w:hAnsi="Sylfaen" w:cs="Sylfaen"/>
          <w:i/>
          <w:sz w:val="22"/>
        </w:rPr>
      </w:pPr>
      <w:r w:rsidRPr="005C5EC5">
        <w:rPr>
          <w:rFonts w:ascii="Sylfaen" w:hAnsi="Sylfaen" w:cs="Sylfaen"/>
          <w:i/>
          <w:sz w:val="22"/>
          <w:lang w:val="af-ZA"/>
        </w:rPr>
        <w:t xml:space="preserve">Заказчик муниципалитета </w:t>
      </w:r>
      <w:r w:rsidRPr="005C5EC5">
        <w:rPr>
          <w:rFonts w:ascii="Sylfaen" w:hAnsi="Sylfaen" w:cs="Sylfaen"/>
          <w:i/>
          <w:sz w:val="22"/>
        </w:rPr>
        <w:t>Арзни</w:t>
      </w:r>
      <w:r w:rsidRPr="005C5EC5">
        <w:rPr>
          <w:rFonts w:ascii="Sylfaen" w:hAnsi="Sylfaen" w:cs="Sylfaen"/>
          <w:i/>
          <w:sz w:val="22"/>
          <w:lang w:val="af-ZA"/>
        </w:rPr>
        <w:t xml:space="preserve"> марза</w:t>
      </w:r>
      <w:r w:rsidRPr="005C5EC5">
        <w:rPr>
          <w:rFonts w:ascii="Sylfaen" w:hAnsi="Sylfaen" w:cs="Sylfaen"/>
          <w:i/>
          <w:sz w:val="22"/>
        </w:rPr>
        <w:t xml:space="preserve"> Котайк</w:t>
      </w:r>
    </w:p>
    <w:p w:rsidR="00915A97" w:rsidRPr="00D5443D" w:rsidRDefault="00915A97" w:rsidP="00CE2360">
      <w:pPr>
        <w:pStyle w:val="BodyTextIndent"/>
        <w:widowControl w:val="0"/>
        <w:spacing w:after="160" w:line="240" w:lineRule="auto"/>
        <w:ind w:firstLine="567"/>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EB3230" w:rsidRPr="00CE2360">
        <w:rPr>
          <w:rFonts w:ascii="GHEA Grapalat" w:hAnsi="GHEA Grapalat"/>
          <w:i/>
        </w:rPr>
        <w:t>АРЗНИ-С</w:t>
      </w:r>
      <w:r w:rsidR="00EB3230" w:rsidRPr="009044F1">
        <w:rPr>
          <w:rFonts w:ascii="GHEA Grapalat" w:hAnsi="GHEA Grapalat"/>
          <w:i/>
        </w:rPr>
        <w:t>BM</w:t>
      </w:r>
      <w:r w:rsidR="00EB3230">
        <w:rPr>
          <w:rFonts w:ascii="GHEA Grapalat" w:hAnsi="GHEA Grapalat"/>
          <w:i/>
        </w:rPr>
        <w:t>AShDzB</w:t>
      </w:r>
      <w:r w:rsidR="00EB3230" w:rsidRPr="00CE2360">
        <w:rPr>
          <w:rFonts w:ascii="GHEA Grapalat" w:hAnsi="GHEA Grapalat"/>
          <w:i/>
        </w:rPr>
        <w:t>-2021</w:t>
      </w:r>
      <w:r w:rsidR="00EB3230" w:rsidRPr="00C96047">
        <w:t xml:space="preserve"> </w:t>
      </w:r>
      <w:r w:rsidR="00EB3230" w:rsidRPr="00CE2360">
        <w:rPr>
          <w:rFonts w:ascii="GHEA Grapalat" w:hAnsi="GHEA Grapalat"/>
          <w:i/>
        </w:rPr>
        <w:t>/7</w:t>
      </w:r>
      <w:r w:rsidR="001B32D9" w:rsidRPr="001B32D9">
        <w:rPr>
          <w:rFonts w:ascii="GHEA Grapalat" w:hAnsi="GHEA Grapalat" w:cs="Times Armenian"/>
          <w:i/>
        </w:rPr>
        <w:br/>
      </w:r>
      <w:r w:rsidR="00A46F92">
        <w:rPr>
          <w:rFonts w:ascii="GHEA Grapalat" w:hAnsi="GHEA Grapalat"/>
          <w:i/>
        </w:rPr>
        <w:t xml:space="preserve">№ </w:t>
      </w:r>
      <w:r w:rsidR="00CE2360" w:rsidRPr="00CE2360">
        <w:rPr>
          <w:rFonts w:ascii="GHEA Grapalat" w:hAnsi="GHEA Grapalat"/>
          <w:i/>
        </w:rPr>
        <w:t>1</w:t>
      </w:r>
      <w:r w:rsidR="00096865" w:rsidRPr="009044F1">
        <w:rPr>
          <w:rFonts w:ascii="GHEA Grapalat" w:hAnsi="GHEA Grapalat"/>
          <w:i/>
        </w:rPr>
        <w:t xml:space="preserve"> от </w:t>
      </w:r>
      <w:r w:rsidR="00CE2360" w:rsidRPr="00CE2360">
        <w:rPr>
          <w:rFonts w:ascii="GHEA Grapalat" w:hAnsi="GHEA Grapalat"/>
          <w:i/>
        </w:rPr>
        <w:t>27 июля</w:t>
      </w:r>
      <w:r w:rsidR="00096865" w:rsidRPr="009044F1">
        <w:rPr>
          <w:rFonts w:ascii="GHEA Grapalat" w:hAnsi="GHEA Grapalat"/>
          <w:i/>
        </w:rPr>
        <w:t xml:space="preserve"> 20</w:t>
      </w:r>
      <w:r w:rsidR="00CE2360" w:rsidRPr="00CE2360">
        <w:rPr>
          <w:rFonts w:ascii="GHEA Grapalat" w:hAnsi="GHEA Grapalat"/>
          <w:i/>
        </w:rPr>
        <w:t>21</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CE2360" w:rsidRPr="00304948" w:rsidRDefault="00CE2360" w:rsidP="00CE2360">
      <w:pPr>
        <w:pStyle w:val="BodyText"/>
        <w:widowControl w:val="0"/>
        <w:spacing w:after="160" w:line="360" w:lineRule="auto"/>
        <w:ind w:right="-7"/>
        <w:jc w:val="center"/>
        <w:rPr>
          <w:rFonts w:ascii="GHEA Grapalat" w:hAnsi="GHEA Grapalat"/>
        </w:rPr>
      </w:pPr>
      <w:r w:rsidRPr="00D03BDC">
        <w:rPr>
          <w:rFonts w:ascii="GHEA Grapalat" w:hAnsi="GHEA Grapalat"/>
          <w:i/>
        </w:rPr>
        <w:t>ОБЩИННЫЙ МУНИЦИПАЛИТЕТ АРЗНИ МАРЗА КОТАЙК</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CE2360" w:rsidRPr="00304948" w:rsidRDefault="002B32D6" w:rsidP="00CE2360">
      <w:pPr>
        <w:pStyle w:val="BodyText"/>
        <w:widowControl w:val="0"/>
        <w:spacing w:after="160" w:line="360" w:lineRule="auto"/>
        <w:ind w:right="-7"/>
        <w:jc w:val="center"/>
        <w:rPr>
          <w:rFonts w:ascii="GHEA Grapalat" w:hAnsi="GHEA Grapalat"/>
        </w:rPr>
      </w:pPr>
      <w:r w:rsidRPr="009044F1">
        <w:rPr>
          <w:rFonts w:ascii="GHEA Grapalat" w:hAnsi="GHEA Grapalat"/>
        </w:rPr>
        <w:t xml:space="preserve">НА ОТКРЫТЫЙ КОНКУРС, ОБЪЯВЛЕННЫЙ С ЦЕЛЬЮ ПРИОБРЕТЕНИЯ </w:t>
      </w:r>
      <w:r w:rsidR="00CE2360" w:rsidRPr="00CE2360">
        <w:rPr>
          <w:rFonts w:ascii="GHEA Grapalat" w:hAnsi="GHEA Grapalat"/>
        </w:rPr>
        <w:t>СТРОИТЕЛЬНЫХ РАБОТ СТАДИОНА</w:t>
      </w:r>
      <w:r w:rsidRPr="009044F1">
        <w:rPr>
          <w:rFonts w:ascii="GHEA Grapalat" w:hAnsi="GHEA Grapalat"/>
        </w:rPr>
        <w:t xml:space="preserve"> ДЛЯ НУЖД </w:t>
      </w:r>
      <w:r w:rsidR="00CE2360" w:rsidRPr="00CE2360">
        <w:rPr>
          <w:rFonts w:ascii="GHEA Grapalat" w:hAnsi="GHEA Grapalat"/>
        </w:rPr>
        <w:t>ОБЩИННОГО МУНИЦИПАЛИТЕТА АРЗНИ МАРЗА КОТАЙК</w:t>
      </w:r>
    </w:p>
    <w:p w:rsidR="00096865" w:rsidRPr="009044F1" w:rsidRDefault="00096865" w:rsidP="00B46D58">
      <w:pPr>
        <w:pStyle w:val="BodyText"/>
        <w:widowControl w:val="0"/>
        <w:spacing w:after="160"/>
        <w:ind w:right="-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615B35" w:rsidRPr="001D3DA1" w:rsidRDefault="001D3DA1" w:rsidP="001D3DA1">
      <w:pPr>
        <w:widowControl w:val="0"/>
        <w:jc w:val="center"/>
        <w:rPr>
          <w:rFonts w:ascii="GHEA Grapalat" w:hAnsi="GHEA Grapalat"/>
          <w:b/>
        </w:rPr>
      </w:pPr>
      <w:r w:rsidRPr="001D3DA1">
        <w:rPr>
          <w:rFonts w:ascii="GHEA Grapalat" w:hAnsi="GHEA Grapalat"/>
          <w:b/>
        </w:rPr>
        <w:t>СТРОИТЕЛЬНЫЕ РАБОТЫ СТАДИОНА</w:t>
      </w:r>
      <w:r w:rsidRPr="002E069D">
        <w:rPr>
          <w:rFonts w:ascii="GHEA Grapalat" w:hAnsi="GHEA Grapalat"/>
          <w:b/>
        </w:rPr>
        <w:t xml:space="preserve"> </w:t>
      </w:r>
      <w:r w:rsidR="005D7731" w:rsidRPr="002E069D">
        <w:rPr>
          <w:rFonts w:ascii="GHEA Grapalat" w:hAnsi="GHEA Grapalat"/>
          <w:b/>
        </w:rPr>
        <w:t>ДЛЯ НУЖД</w:t>
      </w:r>
      <w:r w:rsidRPr="001D3DA1">
        <w:rPr>
          <w:rFonts w:ascii="GHEA Grapalat" w:hAnsi="GHEA Grapalat"/>
          <w:b/>
        </w:rPr>
        <w:t xml:space="preserve"> ОБЩИННОГО МУНИЦИПАЛИТЕТА АРЗНИ</w:t>
      </w:r>
    </w:p>
    <w:p w:rsidR="00160AE4" w:rsidRPr="001D3DA1" w:rsidRDefault="00160AE4" w:rsidP="001D3DA1">
      <w:pPr>
        <w:widowControl w:val="0"/>
        <w:spacing w:after="160"/>
        <w:ind w:firstLine="567"/>
        <w:jc w:val="center"/>
        <w:rPr>
          <w:rFonts w:ascii="GHEA Grapalat" w:hAnsi="GHEA Grapalat"/>
          <w:b/>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Обеспечение заявки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lastRenderedPageBreak/>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EB3230" w:rsidRPr="00CE2360">
        <w:rPr>
          <w:rFonts w:ascii="GHEA Grapalat" w:hAnsi="GHEA Grapalat"/>
          <w:i/>
        </w:rPr>
        <w:t>АРЗНИ-С</w:t>
      </w:r>
      <w:r w:rsidR="00EB3230" w:rsidRPr="009044F1">
        <w:rPr>
          <w:rFonts w:ascii="GHEA Grapalat" w:hAnsi="GHEA Grapalat"/>
          <w:i/>
        </w:rPr>
        <w:t>BM</w:t>
      </w:r>
      <w:r w:rsidR="00EB3230">
        <w:rPr>
          <w:rFonts w:ascii="GHEA Grapalat" w:hAnsi="GHEA Grapalat"/>
          <w:i/>
        </w:rPr>
        <w:t>AShDzB</w:t>
      </w:r>
      <w:r w:rsidR="00EB3230" w:rsidRPr="00CE2360">
        <w:rPr>
          <w:rFonts w:ascii="GHEA Grapalat" w:hAnsi="GHEA Grapalat"/>
          <w:i/>
        </w:rPr>
        <w:t>-2021</w:t>
      </w:r>
      <w:r w:rsidR="00EB3230" w:rsidRPr="00C96047">
        <w:t xml:space="preserve"> </w:t>
      </w:r>
      <w:r w:rsidR="00EB3230" w:rsidRPr="00CE2360">
        <w:rPr>
          <w:rFonts w:ascii="GHEA Grapalat" w:hAnsi="GHEA Grapalat"/>
          <w:i/>
        </w:rPr>
        <w:t>/7</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 xml:space="preserve">и иных правовых актов, и имеет цель информировать лиц (далее — участник), намеренных участвовать в объявленной </w:t>
      </w:r>
      <w:r w:rsidR="001D3DA1" w:rsidRPr="00CE2360">
        <w:rPr>
          <w:rFonts w:ascii="GHEA Grapalat" w:hAnsi="GHEA Grapalat"/>
        </w:rPr>
        <w:t>ОБЩИННОГО МУНИЦИПАЛИТЕТА АРЗНИ</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hyperlink r:id="rId9" w:history="1">
        <w:r w:rsidR="001D3DA1" w:rsidRPr="006D3660">
          <w:rPr>
            <w:rStyle w:val="Hyperlink"/>
            <w:rFonts w:ascii="GHEA Grapalat" w:hAnsi="GHEA Grapalat"/>
            <w:sz w:val="24"/>
            <w:szCs w:val="24"/>
            <w:lang w:val="en-US"/>
          </w:rPr>
          <w:t>mari</w:t>
        </w:r>
        <w:r w:rsidR="001D3DA1" w:rsidRPr="006D3660">
          <w:rPr>
            <w:rStyle w:val="Hyperlink"/>
            <w:rFonts w:ascii="GHEA Grapalat" w:hAnsi="GHEA Grapalat"/>
            <w:sz w:val="24"/>
            <w:szCs w:val="24"/>
          </w:rPr>
          <w:t>.</w:t>
        </w:r>
        <w:r w:rsidR="001D3DA1" w:rsidRPr="006D3660">
          <w:rPr>
            <w:rStyle w:val="Hyperlink"/>
            <w:rFonts w:ascii="GHEA Grapalat" w:hAnsi="GHEA Grapalat"/>
            <w:sz w:val="24"/>
            <w:szCs w:val="24"/>
            <w:lang w:val="en-US"/>
          </w:rPr>
          <w:t>movsisyan</w:t>
        </w:r>
        <w:r w:rsidR="001D3DA1" w:rsidRPr="006D3660">
          <w:rPr>
            <w:rStyle w:val="Hyperlink"/>
            <w:rFonts w:ascii="GHEA Grapalat" w:hAnsi="GHEA Grapalat"/>
            <w:sz w:val="24"/>
            <w:szCs w:val="24"/>
          </w:rPr>
          <w:t>@</w:t>
        </w:r>
        <w:r w:rsidR="001D3DA1" w:rsidRPr="006D3660">
          <w:rPr>
            <w:rStyle w:val="Hyperlink"/>
            <w:rFonts w:ascii="GHEA Grapalat" w:hAnsi="GHEA Grapalat"/>
            <w:sz w:val="24"/>
            <w:szCs w:val="24"/>
            <w:lang w:val="en-US"/>
          </w:rPr>
          <w:t>gmail</w:t>
        </w:r>
        <w:r w:rsidR="001D3DA1" w:rsidRPr="001D3DA1">
          <w:rPr>
            <w:rStyle w:val="Hyperlink"/>
            <w:rFonts w:ascii="GHEA Grapalat" w:hAnsi="GHEA Grapalat"/>
            <w:sz w:val="24"/>
            <w:szCs w:val="24"/>
          </w:rPr>
          <w:t>.</w:t>
        </w:r>
        <w:r w:rsidR="001D3DA1" w:rsidRPr="006D3660">
          <w:rPr>
            <w:rStyle w:val="Hyperlink"/>
            <w:rFonts w:ascii="GHEA Grapalat" w:hAnsi="GHEA Grapalat"/>
            <w:sz w:val="24"/>
            <w:szCs w:val="24"/>
            <w:lang w:val="en-US"/>
          </w:rPr>
          <w:t>com</w:t>
        </w:r>
      </w:hyperlink>
      <w:r w:rsidR="001D3DA1" w:rsidRPr="001D3DA1">
        <w:rPr>
          <w:rFonts w:ascii="GHEA Grapalat" w:hAnsi="GHEA Grapalat"/>
          <w:sz w:val="24"/>
          <w:szCs w:val="24"/>
        </w:rPr>
        <w:t xml:space="preserve"> </w:t>
      </w:r>
      <w:r w:rsidRPr="009044F1">
        <w:rPr>
          <w:rFonts w:ascii="GHEA Grapalat" w:hAnsi="GHEA Grapalat"/>
          <w:sz w:val="24"/>
          <w:szCs w:val="24"/>
        </w:rPr>
        <w:t>.</w:t>
      </w:r>
    </w:p>
    <w:p w:rsidR="00096865" w:rsidRPr="002E4BC5"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E26955" w:rsidRPr="00E26955">
        <w:rPr>
          <w:rFonts w:ascii="GHEA Grapalat" w:hAnsi="GHEA Grapalat"/>
          <w:i w:val="0"/>
          <w:sz w:val="24"/>
          <w:szCs w:val="24"/>
        </w:rPr>
        <w:t>строительных работ стадиона</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E26955" w:rsidRPr="00E26955">
        <w:rPr>
          <w:rFonts w:ascii="GHEA Grapalat" w:hAnsi="GHEA Grapalat"/>
          <w:i w:val="0"/>
          <w:sz w:val="24"/>
          <w:szCs w:val="24"/>
        </w:rPr>
        <w:t>ОБЩИННОГО МУНИЦИПАЛИТЕТА АРЗНИ</w:t>
      </w:r>
      <w:r w:rsidRPr="009044F1">
        <w:rPr>
          <w:rFonts w:ascii="GHEA Grapalat" w:hAnsi="GHEA Grapalat"/>
          <w:i w:val="0"/>
          <w:sz w:val="24"/>
          <w:szCs w:val="24"/>
        </w:rPr>
        <w:t xml:space="preserve">, которые сгруппированы в лоты </w:t>
      </w:r>
      <w:r w:rsidR="00E26955" w:rsidRPr="0089310F">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9044F1" w:rsidRDefault="0089310F" w:rsidP="00B46D58">
            <w:pPr>
              <w:pStyle w:val="BodyTextIndent2"/>
              <w:widowControl w:val="0"/>
              <w:spacing w:after="120" w:line="240" w:lineRule="auto"/>
              <w:ind w:firstLine="0"/>
              <w:rPr>
                <w:rFonts w:ascii="GHEA Grapalat" w:hAnsi="GHEA Grapalat"/>
                <w:sz w:val="24"/>
                <w:szCs w:val="24"/>
                <w:u w:val="single"/>
                <w:vertAlign w:val="subscript"/>
              </w:rPr>
            </w:pPr>
            <w:r w:rsidRPr="00CE2360">
              <w:rPr>
                <w:rFonts w:ascii="GHEA Grapalat" w:hAnsi="GHEA Grapalat"/>
                <w:i/>
                <w:sz w:val="24"/>
                <w:szCs w:val="24"/>
              </w:rPr>
              <w:t>Строительство стадиона общины Арзни Котайкской области</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85236E" w:rsidRPr="009044F1" w:rsidRDefault="00845AA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9044F1" w:rsidTr="006D1826">
        <w:trPr>
          <w:jc w:val="center"/>
        </w:trPr>
        <w:tc>
          <w:tcPr>
            <w:tcW w:w="6356" w:type="dxa"/>
            <w:gridSpan w:val="2"/>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rsidTr="006D1826">
        <w:trPr>
          <w:jc w:val="center"/>
        </w:trPr>
        <w:tc>
          <w:tcPr>
            <w:tcW w:w="2580" w:type="dxa"/>
            <w:vAlign w:val="center"/>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9310F" w:rsidRPr="0089310F" w:rsidTr="006D1826">
        <w:trPr>
          <w:jc w:val="center"/>
        </w:trPr>
        <w:tc>
          <w:tcPr>
            <w:tcW w:w="2580" w:type="dxa"/>
          </w:tcPr>
          <w:p w:rsidR="0089310F" w:rsidRPr="00BC1C2A" w:rsidRDefault="0089310F" w:rsidP="0089310F">
            <w:pPr>
              <w:jc w:val="center"/>
              <w:rPr>
                <w:rFonts w:ascii="GHEA Grapalat" w:hAnsi="GHEA Grapalat"/>
                <w:sz w:val="20"/>
                <w:szCs w:val="20"/>
                <w:lang w:val="hy-AM"/>
              </w:rPr>
            </w:pPr>
            <w:r>
              <w:rPr>
                <w:rFonts w:ascii="GHEA Grapalat" w:hAnsi="GHEA Grapalat"/>
                <w:sz w:val="20"/>
                <w:szCs w:val="20"/>
                <w:lang w:val="hy-AM"/>
              </w:rPr>
              <w:t>14 000 000</w:t>
            </w:r>
          </w:p>
        </w:tc>
        <w:tc>
          <w:tcPr>
            <w:tcW w:w="3776" w:type="dxa"/>
          </w:tcPr>
          <w:p w:rsidR="0089310F" w:rsidRPr="0089310F" w:rsidRDefault="0089310F" w:rsidP="0089310F">
            <w:pPr>
              <w:jc w:val="center"/>
              <w:rPr>
                <w:rFonts w:ascii="GHEA Grapalat" w:hAnsi="GHEA Grapalat"/>
                <w:sz w:val="20"/>
                <w:szCs w:val="20"/>
                <w:lang w:val="en-US"/>
              </w:rPr>
            </w:pPr>
            <w:r>
              <w:rPr>
                <w:rFonts w:ascii="GHEA Grapalat" w:hAnsi="GHEA Grapalat"/>
                <w:sz w:val="20"/>
                <w:szCs w:val="20"/>
                <w:lang w:val="hy-AM"/>
              </w:rPr>
              <w:t>2021</w:t>
            </w:r>
            <w:r>
              <w:rPr>
                <w:rFonts w:ascii="GHEA Grapalat" w:hAnsi="GHEA Grapalat"/>
                <w:sz w:val="20"/>
                <w:szCs w:val="20"/>
                <w:lang w:val="en-US"/>
              </w:rPr>
              <w:t>г</w:t>
            </w:r>
            <w:r>
              <w:rPr>
                <w:rFonts w:ascii="Cambria Math" w:hAnsi="Cambria Math" w:cs="Cambria Math"/>
                <w:sz w:val="20"/>
                <w:szCs w:val="20"/>
                <w:lang w:val="hy-AM"/>
              </w:rPr>
              <w:t>․</w:t>
            </w:r>
            <w:r>
              <w:rPr>
                <w:rFonts w:ascii="GHEA Grapalat" w:hAnsi="GHEA Grapalat"/>
                <w:sz w:val="20"/>
                <w:szCs w:val="20"/>
                <w:lang w:val="hy-AM"/>
              </w:rPr>
              <w:t xml:space="preserve"> </w:t>
            </w:r>
            <w:r>
              <w:rPr>
                <w:rFonts w:ascii="GHEA Grapalat" w:hAnsi="GHEA Grapalat" w:cs="GHEA Grapalat"/>
                <w:sz w:val="20"/>
                <w:szCs w:val="20"/>
                <w:lang w:val="en-US"/>
              </w:rPr>
              <w:t xml:space="preserve">август-сентябрь </w:t>
            </w:r>
          </w:p>
          <w:p w:rsidR="0089310F" w:rsidRPr="00BC1C2A" w:rsidRDefault="0089310F" w:rsidP="0089310F">
            <w:pPr>
              <w:jc w:val="center"/>
              <w:rPr>
                <w:rFonts w:ascii="GHEA Grapalat" w:hAnsi="GHEA Grapalat"/>
                <w:sz w:val="20"/>
                <w:szCs w:val="20"/>
                <w:lang w:val="hy-AM"/>
              </w:rPr>
            </w:pPr>
            <w:r>
              <w:rPr>
                <w:rFonts w:ascii="GHEA Grapalat" w:hAnsi="GHEA Grapalat"/>
                <w:sz w:val="20"/>
                <w:szCs w:val="20"/>
                <w:lang w:val="hy-AM"/>
              </w:rPr>
              <w:t xml:space="preserve"> /30 </w:t>
            </w:r>
            <w:r>
              <w:rPr>
                <w:rFonts w:ascii="GHEA Grapalat" w:hAnsi="GHEA Grapalat"/>
                <w:sz w:val="20"/>
                <w:szCs w:val="20"/>
                <w:lang w:val="en-US"/>
              </w:rPr>
              <w:t>дней</w:t>
            </w:r>
            <w:r>
              <w:rPr>
                <w:rFonts w:ascii="GHEA Grapalat" w:hAnsi="GHEA Grapalat"/>
                <w:sz w:val="20"/>
                <w:szCs w:val="20"/>
                <w:lang w:val="hy-AM"/>
              </w:rPr>
              <w:t>/</w:t>
            </w:r>
          </w:p>
        </w:tc>
      </w:tr>
      <w:tr w:rsidR="0085236E" w:rsidRPr="0089310F" w:rsidTr="006D1826">
        <w:trPr>
          <w:jc w:val="center"/>
        </w:trPr>
        <w:tc>
          <w:tcPr>
            <w:tcW w:w="2580" w:type="dxa"/>
          </w:tcPr>
          <w:p w:rsidR="0085236E" w:rsidRPr="0089310F" w:rsidRDefault="0085236E" w:rsidP="00B46D58">
            <w:pPr>
              <w:widowControl w:val="0"/>
              <w:spacing w:after="120"/>
              <w:jc w:val="center"/>
              <w:rPr>
                <w:rFonts w:ascii="GHEA Grapalat" w:hAnsi="GHEA Grapalat"/>
                <w:lang w:val="hy-AM"/>
              </w:rPr>
            </w:pPr>
          </w:p>
        </w:tc>
        <w:tc>
          <w:tcPr>
            <w:tcW w:w="3776" w:type="dxa"/>
          </w:tcPr>
          <w:p w:rsidR="0085236E" w:rsidRPr="0089310F" w:rsidRDefault="0085236E" w:rsidP="00B46D58">
            <w:pPr>
              <w:widowControl w:val="0"/>
              <w:spacing w:after="120"/>
              <w:jc w:val="center"/>
              <w:rPr>
                <w:rFonts w:ascii="GHEA Grapalat" w:hAnsi="GHEA Grapalat"/>
                <w:lang w:val="hy-AM"/>
              </w:rPr>
            </w:pPr>
          </w:p>
        </w:tc>
      </w:tr>
    </w:tbl>
    <w:p w:rsidR="0085236E" w:rsidRPr="009044F1" w:rsidRDefault="0085236E"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трех лет, предшествующих дню подачи заявки, были осуждены </w:t>
      </w:r>
      <w:r w:rsidRPr="009044F1">
        <w:rPr>
          <w:rFonts w:ascii="GHEA Grapalat" w:hAnsi="GHEA Grapalat"/>
        </w:rPr>
        <w:lastRenderedPageBreak/>
        <w:t>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lastRenderedPageBreak/>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7662A7" w:rsidRDefault="007662A7">
      <w:pPr>
        <w:rPr>
          <w:rFonts w:ascii="GHEA Grapalat" w:hAnsi="GHEA Grapalat"/>
          <w:highlight w:val="yellow"/>
        </w:rPr>
      </w:pPr>
      <w:r>
        <w:rPr>
          <w:rFonts w:ascii="GHEA Grapalat" w:hAnsi="GHEA Grapalat"/>
          <w:highlight w:val="yellow"/>
        </w:rPr>
        <w:br w:type="page"/>
      </w:r>
    </w:p>
    <w:p w:rsidR="004272E3" w:rsidRPr="009044F1" w:rsidRDefault="00096865" w:rsidP="004272E3">
      <w:pPr>
        <w:widowControl w:val="0"/>
        <w:tabs>
          <w:tab w:val="left" w:pos="1134"/>
        </w:tabs>
        <w:spacing w:after="160"/>
        <w:ind w:firstLine="567"/>
        <w:jc w:val="both"/>
        <w:rPr>
          <w:rFonts w:ascii="GHEA Grapalat" w:hAnsi="GHEA Grapalat" w:cs="Arial Armenian"/>
        </w:rPr>
      </w:pPr>
      <w:r w:rsidRPr="008C6669">
        <w:rPr>
          <w:rFonts w:ascii="GHEA Grapalat" w:hAnsi="GHEA Grapalat"/>
        </w:rPr>
        <w:lastRenderedPageBreak/>
        <w:t>2.4</w:t>
      </w:r>
      <w:r w:rsidR="00D13662" w:rsidRPr="008C6669">
        <w:rPr>
          <w:rFonts w:ascii="GHEA Grapalat" w:hAnsi="GHEA Grapalat"/>
        </w:rPr>
        <w:t>.</w:t>
      </w:r>
      <w:r w:rsidR="00E1385B" w:rsidRPr="008C6669">
        <w:rPr>
          <w:rFonts w:ascii="GHEA Grapalat" w:hAnsi="GHEA Grapalat"/>
        </w:rPr>
        <w:tab/>
      </w:r>
      <w:r w:rsidRPr="008C6669">
        <w:rPr>
          <w:rFonts w:ascii="GHEA Grapalat" w:hAnsi="GHEA Grapalat"/>
        </w:rPr>
        <w:t>Участник</w:t>
      </w:r>
      <w:r w:rsidR="000C3F69" w:rsidRPr="008C6669">
        <w:rPr>
          <w:rFonts w:ascii="GHEA Grapalat" w:hAnsi="GHEA Grapalat"/>
        </w:rPr>
        <w:t>,</w:t>
      </w:r>
      <w:r w:rsidRPr="008C6669">
        <w:rPr>
          <w:rFonts w:ascii="GHEA Grapalat" w:hAnsi="GHEA Grapalat"/>
        </w:rPr>
        <w:t xml:space="preserve"> </w:t>
      </w:r>
      <w:r w:rsidR="002C1D72" w:rsidRPr="008C6669">
        <w:rPr>
          <w:rFonts w:ascii="GHEA Grapalat" w:hAnsi="GHEA Grapalat"/>
        </w:rPr>
        <w:t xml:space="preserve">в случае признания </w:t>
      </w:r>
      <w:r w:rsidR="00876D7D" w:rsidRPr="008C6669">
        <w:rPr>
          <w:rFonts w:ascii="GHEA Grapalat" w:hAnsi="GHEA Grapalat"/>
        </w:rPr>
        <w:t>ото</w:t>
      </w:r>
      <w:r w:rsidR="002C1D72" w:rsidRPr="008C6669">
        <w:rPr>
          <w:rFonts w:ascii="GHEA Grapalat" w:hAnsi="GHEA Grapalat"/>
        </w:rPr>
        <w:t>бранным участником</w:t>
      </w:r>
      <w:r w:rsidR="000C3F69" w:rsidRPr="008C6669">
        <w:rPr>
          <w:rFonts w:ascii="GHEA Grapalat" w:hAnsi="GHEA Grapalat"/>
        </w:rPr>
        <w:t>,</w:t>
      </w:r>
      <w:r w:rsidR="002C1D72" w:rsidRPr="008C6669">
        <w:rPr>
          <w:rFonts w:ascii="GHEA Grapalat" w:hAnsi="GHEA Grapalat"/>
        </w:rPr>
        <w:t xml:space="preserve"> в срок</w:t>
      </w:r>
      <w:r w:rsidR="00BB67B5" w:rsidRPr="008C6669">
        <w:rPr>
          <w:rFonts w:ascii="GHEA Grapalat" w:hAnsi="GHEA Grapalat"/>
        </w:rPr>
        <w:t>и</w:t>
      </w:r>
      <w:r w:rsidR="002C1D72" w:rsidRPr="008C6669">
        <w:rPr>
          <w:rFonts w:ascii="GHEA Grapalat" w:hAnsi="GHEA Grapalat"/>
        </w:rPr>
        <w:t xml:space="preserve"> и порядке, установленны</w:t>
      </w:r>
      <w:r w:rsidR="00180D64" w:rsidRPr="008C6669">
        <w:rPr>
          <w:rFonts w:ascii="GHEA Grapalat" w:hAnsi="GHEA Grapalat"/>
        </w:rPr>
        <w:t>ми</w:t>
      </w:r>
      <w:r w:rsidR="002C1D72" w:rsidRPr="008C6669">
        <w:rPr>
          <w:rFonts w:ascii="GHEA Grapalat" w:hAnsi="GHEA Grapalat"/>
        </w:rPr>
        <w:t xml:space="preserve"> статьей 35 </w:t>
      </w:r>
      <w:r w:rsidR="00876D7D" w:rsidRPr="008C6669">
        <w:rPr>
          <w:rFonts w:ascii="GHEA Grapalat" w:hAnsi="GHEA Grapalat"/>
        </w:rPr>
        <w:t>З</w:t>
      </w:r>
      <w:r w:rsidR="002C1D72" w:rsidRPr="008C6669">
        <w:rPr>
          <w:rFonts w:ascii="GHEA Grapalat" w:hAnsi="GHEA Grapalat"/>
        </w:rPr>
        <w:t xml:space="preserve">акона, </w:t>
      </w:r>
      <w:r w:rsidR="00466F7A" w:rsidRPr="008C6669">
        <w:rPr>
          <w:rFonts w:ascii="GHEA Grapalat" w:hAnsi="GHEA Grapalat"/>
        </w:rPr>
        <w:t xml:space="preserve">представляет </w:t>
      </w:r>
      <w:r w:rsidR="002C1D72" w:rsidRPr="008C6669">
        <w:rPr>
          <w:rFonts w:ascii="GHEA Grapalat" w:hAnsi="GHEA Grapalat"/>
        </w:rPr>
        <w:t>обеспеч</w:t>
      </w:r>
      <w:r w:rsidR="00466F7A" w:rsidRPr="008C6669">
        <w:rPr>
          <w:rFonts w:ascii="GHEA Grapalat" w:hAnsi="GHEA Grapalat"/>
        </w:rPr>
        <w:t>ение</w:t>
      </w:r>
      <w:r w:rsidR="002C1D72" w:rsidRPr="008C6669">
        <w:rPr>
          <w:rFonts w:ascii="GHEA Grapalat" w:hAnsi="GHEA Grapalat"/>
        </w:rPr>
        <w:t xml:space="preserve"> квалификаци</w:t>
      </w:r>
      <w:r w:rsidR="00466F7A" w:rsidRPr="008C6669">
        <w:rPr>
          <w:rFonts w:ascii="GHEA Grapalat" w:hAnsi="GHEA Grapalat"/>
        </w:rPr>
        <w:t>и</w:t>
      </w:r>
      <w:r w:rsidR="004272E3" w:rsidRPr="008C6669">
        <w:rPr>
          <w:rFonts w:ascii="GHEA Grapalat" w:hAnsi="GHEA Grapalat"/>
        </w:rPr>
        <w:t xml:space="preserve"> </w:t>
      </w:r>
      <w:r w:rsidR="002C1D72" w:rsidRPr="008C6669">
        <w:rPr>
          <w:rFonts w:ascii="GHEA Grapalat" w:hAnsi="GHEA Grapalat"/>
        </w:rPr>
        <w:t xml:space="preserve">в размере </w:t>
      </w:r>
      <w:r w:rsidR="0089310F" w:rsidRPr="0089310F">
        <w:rPr>
          <w:rFonts w:ascii="GHEA Grapalat" w:hAnsi="GHEA Grapalat"/>
        </w:rPr>
        <w:t>30</w:t>
      </w:r>
      <w:r w:rsidR="004272E3" w:rsidRPr="008C6669">
        <w:rPr>
          <w:rFonts w:ascii="GHEA Grapalat" w:hAnsi="GHEA Grapalat"/>
        </w:rPr>
        <w:t xml:space="preserve"> процентов</w:t>
      </w:r>
      <w:r w:rsidR="0089310F" w:rsidRPr="0089310F">
        <w:rPr>
          <w:rFonts w:ascii="GHEA Grapalat" w:hAnsi="GHEA Grapalat"/>
        </w:rPr>
        <w:t xml:space="preserve"> </w:t>
      </w:r>
      <w:r w:rsidR="004272E3" w:rsidRPr="008C6669">
        <w:rPr>
          <w:rFonts w:ascii="GHEA Grapalat" w:hAnsi="GHEA Grapalat"/>
        </w:rPr>
        <w:t>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w:t>
      </w:r>
      <w:r w:rsidRPr="009044F1">
        <w:rPr>
          <w:rFonts w:ascii="GHEA Grapalat" w:hAnsi="GHEA Grapalat"/>
        </w:rPr>
        <w:lastRenderedPageBreak/>
        <w:t xml:space="preserve">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rsidR="00B051BE" w:rsidRPr="002E4BC5" w:rsidRDefault="00B051BE" w:rsidP="00B46D58">
      <w:pPr>
        <w:widowControl w:val="0"/>
        <w:spacing w:after="160"/>
        <w:jc w:val="center"/>
        <w:rPr>
          <w:rFonts w:ascii="GHEA Grapalat" w:hAnsi="GHEA Grapalat"/>
          <w:b/>
        </w:rPr>
      </w:pPr>
    </w:p>
    <w:p w:rsidR="00C65202" w:rsidRPr="002E4BC5" w:rsidRDefault="00C65202" w:rsidP="00B46D58">
      <w:pPr>
        <w:widowControl w:val="0"/>
        <w:spacing w:after="160"/>
        <w:jc w:val="center"/>
        <w:rPr>
          <w:rFonts w:ascii="GHEA Grapalat" w:hAnsi="GHEA Grapalat"/>
          <w:b/>
        </w:rPr>
      </w:pP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lastRenderedPageBreak/>
        <w:t>Порядок подготовки заявки описан в части 2 настоящего приглашения - в инструкции по подготовке заявок на открытый конкурс.</w:t>
      </w:r>
    </w:p>
    <w:p w:rsidR="00BA4929" w:rsidRDefault="00BA4929" w:rsidP="000239B5">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89310F" w:rsidRPr="0089310F">
        <w:rPr>
          <w:rFonts w:ascii="GHEA Grapalat" w:hAnsi="GHEA Grapalat"/>
          <w:sz w:val="24"/>
          <w:szCs w:val="24"/>
        </w:rPr>
        <w:t xml:space="preserve">с. Арзни </w:t>
      </w:r>
      <w:r>
        <w:rPr>
          <w:rFonts w:ascii="GHEA Grapalat" w:hAnsi="GHEA Grapalat"/>
          <w:sz w:val="24"/>
          <w:szCs w:val="24"/>
        </w:rPr>
        <w:t xml:space="preserve"> не позднее, чем </w:t>
      </w:r>
      <w:r w:rsidR="0089310F" w:rsidRPr="0089310F">
        <w:rPr>
          <w:rFonts w:ascii="GHEA Grapalat" w:hAnsi="GHEA Grapalat"/>
          <w:sz w:val="24"/>
          <w:szCs w:val="24"/>
        </w:rPr>
        <w:t>10:00</w:t>
      </w:r>
      <w:r>
        <w:rPr>
          <w:rFonts w:ascii="GHEA Grapalat" w:hAnsi="GHEA Grapalat"/>
          <w:sz w:val="24"/>
          <w:szCs w:val="24"/>
        </w:rPr>
        <w:t xml:space="preserve"> часов </w:t>
      </w:r>
      <w:r w:rsidR="0089310F" w:rsidRPr="0089310F">
        <w:rPr>
          <w:rFonts w:ascii="GHEA Grapalat" w:hAnsi="GHEA Grapalat"/>
          <w:sz w:val="24"/>
          <w:szCs w:val="24"/>
        </w:rPr>
        <w:t>15</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BA4929" w:rsidRPr="006259BB" w:rsidRDefault="00BA4929" w:rsidP="000239B5">
      <w:pPr>
        <w:pStyle w:val="BodyTextIndent2"/>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89310F" w:rsidRPr="0089310F">
        <w:rPr>
          <w:rFonts w:ascii="GHEA Grapalat" w:hAnsi="GHEA Grapalat"/>
        </w:rPr>
        <w:t>Мари Мовсисян</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0239B5" w:rsidRPr="002E4BC5" w:rsidRDefault="000239B5"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62795D"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4678B4" w:rsidRPr="00F04430" w:rsidRDefault="008404E2" w:rsidP="008404E2">
      <w:pPr>
        <w:ind w:firstLine="567"/>
        <w:jc w:val="both"/>
        <w:rPr>
          <w:rFonts w:ascii="GHEA Grapalat" w:hAnsi="GHEA Grapalat"/>
        </w:rPr>
      </w:pPr>
      <w:r w:rsidRPr="00F04430">
        <w:rPr>
          <w:rFonts w:ascii="GHEA Grapalat" w:hAnsi="GHEA Grapalat"/>
        </w:rPr>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с учетом</w:t>
      </w:r>
      <w:r w:rsidR="00311C27" w:rsidRPr="00F04430">
        <w:rPr>
          <w:rFonts w:ascii="GHEA Grapalat" w:hAnsi="GHEA Grapalat"/>
        </w:rPr>
        <w:t xml:space="preserve"> </w:t>
      </w:r>
      <w:r w:rsidR="00424E1F" w:rsidRPr="00F04430">
        <w:rPr>
          <w:rFonts w:ascii="GHEA Grapalat" w:hAnsi="GHEA Grapalat"/>
        </w:rPr>
        <w:t xml:space="preserve">приложенной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04430">
        <w:rPr>
          <w:rFonts w:ascii="GHEA Grapalat" w:hAnsi="GHEA Grapalat"/>
        </w:rPr>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rsidR="00BA6FB2" w:rsidRPr="00F04430" w:rsidRDefault="00BA6FB2" w:rsidP="008404E2">
      <w:pPr>
        <w:ind w:firstLine="567"/>
        <w:jc w:val="both"/>
        <w:rPr>
          <w:rFonts w:ascii="GHEA Grapalat" w:hAnsi="GHEA Grapalat"/>
        </w:rPr>
      </w:pP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49655D" w:rsidRDefault="0049655D">
      <w:pPr>
        <w:rPr>
          <w:rFonts w:ascii="GHEA Grapalat" w:hAnsi="GHEA Grapalat"/>
          <w:b/>
        </w:rPr>
      </w:pPr>
    </w:p>
    <w:p w:rsidR="00787A1B" w:rsidRDefault="00787A1B">
      <w:pPr>
        <w:rPr>
          <w:rFonts w:ascii="GHEA Grapalat" w:hAnsi="GHEA Grapalat"/>
          <w:b/>
        </w:rPr>
      </w:pPr>
      <w:r>
        <w:rPr>
          <w:rFonts w:ascii="GHEA Grapalat" w:hAnsi="GHEA Grapalat"/>
          <w:b/>
        </w:rPr>
        <w:br w:type="page"/>
      </w:r>
    </w:p>
    <w:p w:rsidR="00A45946" w:rsidRPr="002E4BC5" w:rsidRDefault="00333B85" w:rsidP="00B46D58">
      <w:pPr>
        <w:widowControl w:val="0"/>
        <w:spacing w:after="160"/>
        <w:jc w:val="center"/>
        <w:rPr>
          <w:rFonts w:ascii="GHEA Grapalat" w:hAnsi="GHEA Grapalat"/>
          <w:b/>
        </w:rPr>
      </w:pPr>
      <w:r>
        <w:rPr>
          <w:rFonts w:ascii="GHEA Grapalat" w:hAnsi="GHEA Grapalat"/>
          <w:b/>
        </w:rPr>
        <w:lastRenderedPageBreak/>
        <w:t>5.</w:t>
      </w:r>
      <w:r w:rsidR="00C8055A" w:rsidRPr="009044F1">
        <w:rPr>
          <w:rFonts w:ascii="GHEA Grapalat" w:hAnsi="GHEA Grapalat"/>
          <w:b/>
        </w:rPr>
        <w:t xml:space="preserve">ЦЕНОВОЕ ПРЕДЛОЖЕНИЕ ЗАЯВКИ </w:t>
      </w:r>
    </w:p>
    <w:p w:rsidR="00787A1B" w:rsidRPr="002E4BC5" w:rsidRDefault="00787A1B" w:rsidP="00B46D58">
      <w:pPr>
        <w:widowControl w:val="0"/>
        <w:spacing w:after="160"/>
        <w:jc w:val="center"/>
        <w:rPr>
          <w:rFonts w:ascii="GHEA Grapalat" w:hAnsi="GHEA Grapalat" w:cs="Arial"/>
          <w:b/>
        </w:rPr>
      </w:pP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BA1665" w:rsidRDefault="000A7528" w:rsidP="00B46D58">
      <w:pPr>
        <w:widowControl w:val="0"/>
        <w:tabs>
          <w:tab w:val="left" w:pos="1134"/>
        </w:tabs>
        <w:spacing w:after="160"/>
        <w:ind w:firstLine="567"/>
        <w:jc w:val="both"/>
        <w:rPr>
          <w:rFonts w:ascii="GHEA Grapalat" w:hAnsi="GHEA Grapalat"/>
        </w:rPr>
      </w:pPr>
      <w:r w:rsidRPr="00C12676">
        <w:rPr>
          <w:rFonts w:ascii="GHEA Grapalat" w:hAnsi="GHEA Grapalat"/>
        </w:rPr>
        <w:t>а.</w:t>
      </w:r>
      <w:r w:rsidR="003A6791" w:rsidRPr="00C12676">
        <w:rPr>
          <w:rFonts w:ascii="GHEA Grapalat" w:hAnsi="GHEA Grapalat"/>
        </w:rPr>
        <w:tab/>
      </w:r>
      <w:r w:rsidR="004834BA" w:rsidRPr="00C12676">
        <w:rPr>
          <w:rFonts w:ascii="GHEA Grapalat" w:hAnsi="GHEA Grapalat"/>
        </w:rPr>
        <w:t xml:space="preserve">если </w:t>
      </w:r>
      <w:r w:rsidRPr="00C12676">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sidRPr="00C12676">
        <w:rPr>
          <w:rFonts w:ascii="Courier New" w:hAnsi="Courier New" w:cs="Courier New"/>
          <w:lang w:val="en-US"/>
        </w:rPr>
        <w:t> </w:t>
      </w:r>
      <w:r w:rsidRPr="00C12676">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sidRPr="00C12676">
        <w:rPr>
          <w:rFonts w:ascii="Courier New" w:hAnsi="Courier New" w:cs="Courier New"/>
          <w:lang w:val="en-US"/>
        </w:rPr>
        <w:t> </w:t>
      </w:r>
      <w:r w:rsidRPr="00C12676">
        <w:rPr>
          <w:rFonts w:ascii="GHEA Grapalat" w:hAnsi="GHEA Grapalat"/>
        </w:rPr>
        <w:t>представленным лотам.</w:t>
      </w:r>
      <w:r w:rsidRPr="009044F1">
        <w:rPr>
          <w:rFonts w:ascii="GHEA Grapalat" w:hAnsi="GHEA Grapalat"/>
        </w:rPr>
        <w:t xml:space="preserve"> </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E45430">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на "—"-ый день в "час в</w:t>
      </w:r>
      <w:r w:rsidR="000E21F2">
        <w:rPr>
          <w:rFonts w:ascii="GHEA Grapalat" w:hAnsi="GHEA Grapalat"/>
          <w:sz w:val="24"/>
          <w:szCs w:val="24"/>
        </w:rPr>
        <w:t xml:space="preserve">скрытия"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BodyTextIndent2"/>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w:t>
      </w:r>
      <w:r w:rsidRPr="00E45430">
        <w:rPr>
          <w:rFonts w:ascii="GHEA Grapalat" w:hAnsi="GHEA Grapalat"/>
          <w:sz w:val="24"/>
          <w:szCs w:val="24"/>
        </w:rPr>
        <w:lastRenderedPageBreak/>
        <w:t xml:space="preserve">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E13FD9">
        <w:rPr>
          <w:rStyle w:val="FootnoteReference"/>
          <w:rFonts w:ascii="GHEA Grapalat" w:hAnsi="GHEA Grapalat"/>
          <w:i w:val="0"/>
          <w:sz w:val="24"/>
          <w:szCs w:val="24"/>
        </w:rPr>
        <w:footnoteReference w:customMarkFollows="1" w:id="2"/>
        <w:t>10</w:t>
      </w:r>
      <w:r w:rsidR="00A01157">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7939CF">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E30B8">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w:t>
      </w:r>
      <w:r w:rsidRPr="009044F1">
        <w:rPr>
          <w:rFonts w:ascii="GHEA Grapalat" w:hAnsi="GHEA Grapalat"/>
          <w:sz w:val="24"/>
          <w:szCs w:val="24"/>
        </w:rPr>
        <w:lastRenderedPageBreak/>
        <w:t xml:space="preserve">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AB2976" w:rsidRDefault="009B6D58" w:rsidP="00AB2976">
      <w:pPr>
        <w:pStyle w:val="norm"/>
        <w:widowControl w:val="0"/>
        <w:tabs>
          <w:tab w:val="left" w:pos="1134"/>
        </w:tabs>
        <w:spacing w:after="160" w:line="240" w:lineRule="auto"/>
        <w:ind w:firstLine="567"/>
        <w:rPr>
          <w:rFonts w:ascii="GHEA Grapalat" w:hAnsi="GHEA Grapalat"/>
          <w:lang w:val="hy-AM"/>
        </w:rPr>
      </w:pPr>
      <w:r w:rsidRPr="004E675F">
        <w:rPr>
          <w:rFonts w:ascii="GHEA Grapalat" w:hAnsi="GHEA Grapalat"/>
          <w:sz w:val="24"/>
          <w:szCs w:val="24"/>
        </w:rPr>
        <w:t>е.</w:t>
      </w:r>
      <w:r w:rsidR="00C37724" w:rsidRPr="004E675F">
        <w:rPr>
          <w:rFonts w:ascii="GHEA Grapalat" w:hAnsi="GHEA Grapalat"/>
          <w:sz w:val="24"/>
          <w:szCs w:val="24"/>
        </w:rPr>
        <w:tab/>
      </w:r>
      <w:r w:rsidR="00AB2976" w:rsidRPr="004E675F">
        <w:rPr>
          <w:rFonts w:ascii="GHEA Grapalat" w:hAnsi="GHEA Grapalat"/>
        </w:rPr>
        <w:t>если на момент истечения установленного для переговоров окончательного срока представленные присутствующим</w:t>
      </w:r>
      <w:r w:rsidR="00B80C17" w:rsidRPr="004E675F">
        <w:rPr>
          <w:rFonts w:ascii="GHEA Grapalat" w:hAnsi="GHEA Grapalat"/>
        </w:rPr>
        <w:t>и</w:t>
      </w:r>
      <w:r w:rsidR="00AB2976" w:rsidRPr="004E675F">
        <w:rPr>
          <w:rFonts w:ascii="GHEA Grapalat" w:hAnsi="GHEA Grapalat"/>
        </w:rPr>
        <w:t xml:space="preserve">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w:t>
      </w:r>
      <w:r w:rsidR="00AB2976" w:rsidRPr="004E675F">
        <w:rPr>
          <w:rFonts w:ascii="GHEA Grapalat" w:hAnsi="GHEA Grapalat"/>
          <w:lang w:val="hy-AM"/>
        </w:rPr>
        <w:t xml:space="preserve"> </w:t>
      </w:r>
      <w:r w:rsidR="00AB2976" w:rsidRPr="004E675F">
        <w:rPr>
          <w:rFonts w:ascii="GHEA Grapalat" w:hAnsi="GHEA Grapalat"/>
        </w:rPr>
        <w:t xml:space="preserve">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w:t>
      </w:r>
      <w:r w:rsidR="00196CE4" w:rsidRPr="004E675F">
        <w:rPr>
          <w:rFonts w:ascii="GHEA Grapalat" w:hAnsi="GHEA Grapalat"/>
        </w:rPr>
        <w:t>выполнения работ</w:t>
      </w:r>
      <w:r w:rsidR="00AB2976" w:rsidRPr="004E675F">
        <w:rPr>
          <w:rFonts w:ascii="GHEA Grapalat" w:hAnsi="GHEA Grapalat"/>
        </w:rPr>
        <w:t xml:space="preserve"> на период со дня заключения договора до дня заключения соглашения. Договор, заключенный в соответствии с настоящим абзацем, расторгается, если в течение </w:t>
      </w:r>
      <w:r w:rsidR="00AB2976" w:rsidRPr="004E675F">
        <w:rPr>
          <w:rFonts w:ascii="GHEA Grapalat" w:hAnsi="GHEA Grapalat"/>
        </w:rPr>
        <w:lastRenderedPageBreak/>
        <w:t>шестидесяти календарных дней, следующих за заключением договора, дополнительные финансовые средства не предусматриваются.</w:t>
      </w:r>
    </w:p>
    <w:p w:rsidR="00B514E8" w:rsidRPr="00522932" w:rsidRDefault="003572EA" w:rsidP="00AB297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w:t>
      </w:r>
      <w:r w:rsidR="00FD2748" w:rsidRPr="00522932">
        <w:rPr>
          <w:rFonts w:ascii="GHEA Grapalat" w:hAnsi="GHEA Grapalat"/>
          <w:sz w:val="24"/>
          <w:szCs w:val="24"/>
        </w:rPr>
        <w:t>8.</w:t>
      </w:r>
      <w:r w:rsidR="00FD6933" w:rsidRPr="00522932">
        <w:rPr>
          <w:rFonts w:ascii="GHEA Grapalat" w:hAnsi="GHEA Grapalat"/>
          <w:sz w:val="24"/>
          <w:szCs w:val="24"/>
        </w:rPr>
        <w:t>7</w:t>
      </w:r>
      <w:r w:rsidR="00FD2748" w:rsidRPr="00522932">
        <w:rPr>
          <w:rFonts w:ascii="GHEA Grapalat" w:hAnsi="GHEA Grapalat"/>
          <w:sz w:val="24"/>
          <w:szCs w:val="24"/>
        </w:rPr>
        <w:t>.</w:t>
      </w:r>
      <w:r w:rsidR="00C37724" w:rsidRPr="00522932">
        <w:rPr>
          <w:rFonts w:ascii="GHEA Grapalat" w:hAnsi="GHEA Grapalat"/>
          <w:sz w:val="24"/>
          <w:szCs w:val="24"/>
        </w:rPr>
        <w:tab/>
      </w:r>
      <w:r w:rsidR="00FD2748"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00FD2748" w:rsidRPr="00522932">
        <w:rPr>
          <w:rFonts w:ascii="GHEA Grapalat" w:hAnsi="GHEA Grapalat"/>
          <w:sz w:val="24"/>
          <w:szCs w:val="24"/>
        </w:rPr>
        <w:t>документ</w:t>
      </w:r>
      <w:r w:rsidR="00F7541A" w:rsidRPr="00522932">
        <w:rPr>
          <w:rFonts w:ascii="GHEA Grapalat" w:hAnsi="GHEA Grapalat"/>
          <w:sz w:val="24"/>
          <w:szCs w:val="24"/>
        </w:rPr>
        <w:t>ы</w:t>
      </w:r>
      <w:r w:rsidR="00FD2748"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00FD2748" w:rsidRPr="00522932">
        <w:rPr>
          <w:rFonts w:ascii="GHEA Grapalat" w:hAnsi="GHEA Grapalat"/>
          <w:sz w:val="24"/>
          <w:szCs w:val="24"/>
        </w:rPr>
        <w:t>препятствуя нормальному функционированию комиссии.</w:t>
      </w:r>
    </w:p>
    <w:p w:rsidR="00AD2081" w:rsidRPr="00D67FDE" w:rsidRDefault="00A150A9" w:rsidP="00B46D5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D800E8" w:rsidRPr="00D67FDE">
        <w:rPr>
          <w:rFonts w:ascii="GHEA Grapalat" w:hAnsi="GHEA Grapalat"/>
          <w:sz w:val="24"/>
          <w:szCs w:val="24"/>
        </w:rPr>
        <w:t>7</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82F00">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682F00">
        <w:rPr>
          <w:rFonts w:ascii="GHEA Grapalat" w:hAnsi="GHEA Grapalat"/>
          <w:sz w:val="24"/>
          <w:szCs w:val="24"/>
        </w:rPr>
        <w:t>7</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lastRenderedPageBreak/>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9E57F9">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10</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24EC1">
        <w:rPr>
          <w:rFonts w:ascii="GHEA Grapalat" w:hAnsi="GHEA Grapalat"/>
          <w:sz w:val="24"/>
          <w:szCs w:val="24"/>
        </w:rPr>
        <w:t>1</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036C9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lastRenderedPageBreak/>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077036">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B4489A">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47567E">
        <w:rPr>
          <w:rFonts w:ascii="GHEA Grapalat" w:hAnsi="GHEA Grapalat"/>
          <w:sz w:val="24"/>
          <w:szCs w:val="24"/>
        </w:rPr>
        <w:t>8</w:t>
      </w:r>
      <w:r w:rsidR="00A74478" w:rsidRPr="00A74478">
        <w:rPr>
          <w:rFonts w:ascii="GHEA Grapalat" w:hAnsi="GHEA Grapalat"/>
          <w:sz w:val="24"/>
          <w:szCs w:val="24"/>
        </w:rPr>
        <w:t xml:space="preserve"> и 8.</w:t>
      </w:r>
      <w:r w:rsidR="0047567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A66F8E">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FA1A78">
        <w:rPr>
          <w:rFonts w:ascii="GHEA Grapalat" w:hAnsi="GHEA Grapalat"/>
        </w:rPr>
        <w:t>6</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5C20A6">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w:t>
      </w:r>
      <w:r w:rsidRPr="009044F1">
        <w:rPr>
          <w:rFonts w:ascii="GHEA Grapalat" w:hAnsi="GHEA Grapalat"/>
          <w:sz w:val="24"/>
          <w:szCs w:val="24"/>
        </w:rPr>
        <w:lastRenderedPageBreak/>
        <w:t>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2E6A0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B41F31">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F72026">
        <w:rPr>
          <w:rFonts w:ascii="GHEA Grapalat" w:hAnsi="GHEA Grapalat"/>
          <w:sz w:val="24"/>
          <w:szCs w:val="24"/>
        </w:rPr>
        <w:t>2</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89310F" w:rsidRPr="0089310F">
        <w:rPr>
          <w:rFonts w:ascii="GHEA Grapalat" w:hAnsi="GHEA Grapalat"/>
          <w:sz w:val="24"/>
          <w:szCs w:val="24"/>
        </w:rPr>
        <w:t>10</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24BAD">
        <w:rPr>
          <w:rFonts w:ascii="GHEA Grapalat" w:hAnsi="GHEA Grapalat"/>
        </w:rPr>
        <w:t>22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D24BAD">
        <w:rPr>
          <w:rFonts w:ascii="GHEA Grapalat" w:hAnsi="GHEA Grapalat"/>
        </w:rPr>
        <w:t xml:space="preserve">2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D2548C" w:rsidRPr="002E4BC5" w:rsidRDefault="00A6609C" w:rsidP="00D2548C">
      <w:pPr>
        <w:widowControl w:val="0"/>
        <w:tabs>
          <w:tab w:val="left" w:pos="1276"/>
        </w:tabs>
        <w:spacing w:after="160"/>
        <w:ind w:firstLine="567"/>
        <w:jc w:val="both"/>
        <w:rPr>
          <w:rFonts w:ascii="GHEA Grapalat" w:hAnsi="GHEA Grapalat"/>
        </w:rPr>
      </w:pPr>
      <w:r w:rsidRPr="003B6812">
        <w:rPr>
          <w:rFonts w:ascii="GHEA Grapalat" w:hAnsi="GHEA Grapalat"/>
        </w:rPr>
        <w:t xml:space="preserve">10.2 </w:t>
      </w:r>
      <w:r w:rsidR="008A3CE7" w:rsidRPr="003B6812">
        <w:rPr>
          <w:rFonts w:ascii="GHEA Grapalat" w:hAnsi="GHEA Grapalat"/>
        </w:rPr>
        <w:t xml:space="preserve">Размер </w:t>
      </w:r>
      <w:r w:rsidR="00027DFB">
        <w:rPr>
          <w:rFonts w:ascii="GHEA Grapalat" w:hAnsi="GHEA Grapalat"/>
        </w:rPr>
        <w:t xml:space="preserve">обеспечения квалификации равен </w:t>
      </w:r>
      <w:r w:rsidR="00027DFB" w:rsidRPr="00027DFB">
        <w:rPr>
          <w:rFonts w:ascii="GHEA Grapalat" w:hAnsi="GHEA Grapalat"/>
        </w:rPr>
        <w:t>30</w:t>
      </w:r>
      <w:r w:rsidR="008A3CE7" w:rsidRPr="003B6812">
        <w:rPr>
          <w:rFonts w:ascii="GHEA Grapalat" w:hAnsi="GHEA Grapalat"/>
        </w:rPr>
        <w:t xml:space="preserve"> процентам ценового предложения отобранного участника.Обеспечение квалификации представляется в виде соглашения о неустойке (приложение 4. 2) или наличных денег, или гарантий, предоставленных банками или страховыми организациями.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63365D" w:rsidRPr="003B6812">
        <w:rPr>
          <w:rFonts w:ascii="GHEA Grapalat" w:hAnsi="GHEA Grapalat"/>
        </w:rPr>
        <w:t>.</w:t>
      </w:r>
      <w:r w:rsidR="0063365D" w:rsidRPr="003B6812">
        <w:rPr>
          <w:rFonts w:ascii="GHEA Grapalat" w:hAnsi="GHEA Grapalat"/>
          <w:vertAlign w:val="superscript"/>
        </w:rPr>
        <w:t>11.1</w:t>
      </w:r>
    </w:p>
    <w:p w:rsidR="00D2548C" w:rsidRPr="00CE31A0" w:rsidRDefault="00D2548C" w:rsidP="00D2548C">
      <w:pPr>
        <w:widowControl w:val="0"/>
        <w:tabs>
          <w:tab w:val="left" w:pos="1276"/>
        </w:tabs>
        <w:spacing w:after="160"/>
        <w:ind w:firstLine="567"/>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участником по более чем одному лоту</w:t>
      </w:r>
      <w:r w:rsidR="00477F1C" w:rsidRPr="00E62C19">
        <w:rPr>
          <w:rFonts w:ascii="GHEA Grapalat" w:hAnsi="GHEA Grapalat" w:cs="Sylfaen"/>
        </w:rPr>
        <w:t>, то</w:t>
      </w:r>
      <w:r w:rsidRPr="00E62C19">
        <w:rPr>
          <w:rFonts w:ascii="GHEA Grapalat" w:hAnsi="GHEA Grapalat" w:cs="Sylfaen"/>
        </w:rPr>
        <w:t xml:space="preserve"> </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E62C19">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t xml:space="preserve">Обеспечение квалификации возвращается предъявителю в течение пяти рабочих дней, следующих за полным принятием заказчиком результата </w:t>
      </w:r>
      <w:r w:rsidRPr="00CE31A0">
        <w:rPr>
          <w:rFonts w:ascii="GHEA Grapalat" w:hAnsi="GHEA Grapalat"/>
        </w:rPr>
        <w:lastRenderedPageBreak/>
        <w:t>выполнения договора.</w:t>
      </w:r>
    </w:p>
    <w:p w:rsidR="00FA0E7B" w:rsidRPr="0001217D" w:rsidRDefault="00D2548C" w:rsidP="00FA0E7B">
      <w:pPr>
        <w:widowControl w:val="0"/>
        <w:tabs>
          <w:tab w:val="left" w:pos="1276"/>
        </w:tabs>
        <w:spacing w:after="160"/>
        <w:ind w:firstLine="567"/>
        <w:jc w:val="both"/>
        <w:rPr>
          <w:rFonts w:ascii="GHEA Grapalat" w:hAnsi="GHEA Grapalat"/>
        </w:rPr>
      </w:pPr>
      <w:r w:rsidRPr="001A2B0A">
        <w:rPr>
          <w:rFonts w:ascii="GHEA Grapalat" w:hAnsi="GHEA Grapalat"/>
        </w:rPr>
        <w:t xml:space="preserve">Если выполнение договора поэтапное и выполнение каждого этапа </w:t>
      </w:r>
      <w:r w:rsidR="002E4BC5" w:rsidRPr="001A2B0A">
        <w:rPr>
          <w:rFonts w:ascii="GHEA Grapalat" w:hAnsi="GHEA Grapalat"/>
        </w:rPr>
        <w:t>непосредственно</w:t>
      </w:r>
      <w:r w:rsidRPr="001A2B0A">
        <w:rPr>
          <w:rFonts w:ascii="GHEA Grapalat" w:hAnsi="GHEA Grapalat"/>
        </w:rPr>
        <w:t xml:space="preserve"> не</w:t>
      </w:r>
      <w:r w:rsidR="002E4BC5" w:rsidRPr="001A2B0A">
        <w:rPr>
          <w:rFonts w:ascii="GHEA Grapalat" w:hAnsi="GHEA Grapalat"/>
        </w:rPr>
        <w:t xml:space="preserve"> взаимос</w:t>
      </w:r>
      <w:r w:rsidRPr="001A2B0A">
        <w:rPr>
          <w:rFonts w:ascii="GHEA Grapalat" w:hAnsi="GHEA Grapalat"/>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1A2B0A">
        <w:rPr>
          <w:rFonts w:ascii="GHEA Grapalat" w:hAnsi="GHEA Grapalat"/>
        </w:rPr>
        <w:t>в пропорции, исчисленной в отношении суммы этого этапа.</w:t>
      </w:r>
    </w:p>
    <w:p w:rsidR="0035631F" w:rsidRDefault="00D2548C" w:rsidP="00D2548C">
      <w:pPr>
        <w:widowControl w:val="0"/>
        <w:tabs>
          <w:tab w:val="left" w:pos="1276"/>
        </w:tabs>
        <w:spacing w:after="160"/>
        <w:ind w:firstLine="567"/>
        <w:jc w:val="both"/>
        <w:rPr>
          <w:rFonts w:ascii="GHEA Grapalat" w:hAnsi="GHEA Grapalat"/>
        </w:rPr>
      </w:pPr>
      <w:r w:rsidRPr="00D50B30">
        <w:rPr>
          <w:rFonts w:ascii="GHEA Grapalat" w:hAnsi="GHEA Grapalat" w:cs="Sylfaen"/>
        </w:rPr>
        <w:t>Обеспечение квалификации в виде гарантии отобранный участник представляет согласно приложению 4.1</w:t>
      </w:r>
      <w:r w:rsidR="00512362" w:rsidRPr="00D50B30">
        <w:rPr>
          <w:rFonts w:ascii="GHEA Grapalat" w:hAnsi="GHEA Grapalat" w:cs="Sylfaen"/>
        </w:rPr>
        <w:t>.</w:t>
      </w:r>
      <w:r w:rsidR="00A6609C" w:rsidRPr="0027573B">
        <w:rPr>
          <w:rFonts w:ascii="GHEA Grapalat" w:hAnsi="GHEA Grapalat"/>
        </w:rPr>
        <w:t xml:space="preserve"> </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p>
    <w:p w:rsidR="00574B01" w:rsidRDefault="00574B01" w:rsidP="00574B01">
      <w:pPr>
        <w:widowControl w:val="0"/>
        <w:tabs>
          <w:tab w:val="left" w:pos="1276"/>
        </w:tabs>
        <w:spacing w:after="160"/>
        <w:ind w:firstLine="567"/>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 </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F65E20">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59697A"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Если на момент возникновения правомочия по заключению договора</w:t>
      </w:r>
      <w:r w:rsidR="006A132A" w:rsidRPr="00E43087">
        <w:rPr>
          <w:rFonts w:ascii="GHEA Grapalat" w:hAnsi="GHEA Grapalat"/>
        </w:rPr>
        <w:t xml:space="preserve"> </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тся в виде гарантии или наличных денег, а по части</w:t>
      </w:r>
      <w:r w:rsidR="00D32092" w:rsidRPr="000811C1">
        <w:rPr>
          <w:rFonts w:ascii="GHEA Grapalat" w:hAnsi="GHEA Grapalat" w:cs="Sylfaen"/>
        </w:rPr>
        <w:t xml:space="preserve"> требуемых финансовых средств-в одностороннем порядке утвержденного заявления-в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lastRenderedPageBreak/>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Pr>
          <w:rFonts w:ascii="GHEA Grapalat" w:hAnsi="GHEA Grapalat"/>
        </w:rPr>
        <w:t xml:space="preserve"> </w:t>
      </w:r>
      <w:r w:rsidR="00C8509E" w:rsidRPr="00CB4F11">
        <w:rPr>
          <w:rFonts w:ascii="GHEA Grapalat" w:hAnsi="GHEA Grapalat"/>
        </w:rPr>
        <w:t>(Приложение 5.2)</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3E194D" w:rsidRDefault="003E194D" w:rsidP="00FA06DB">
      <w:pPr>
        <w:widowControl w:val="0"/>
        <w:tabs>
          <w:tab w:val="left" w:pos="1134"/>
        </w:tabs>
        <w:spacing w:after="160"/>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11605E">
        <w:rPr>
          <w:rStyle w:val="FootnoteReference"/>
          <w:rFonts w:ascii="GHEA Grapalat" w:hAnsi="GHEA Grapalat"/>
        </w:rPr>
        <w:footnoteReference w:customMarkFollows="1" w:id="3"/>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E23E9C">
        <w:rPr>
          <w:rFonts w:ascii="GHEA Grapalat" w:hAnsi="GHEA Grapalat"/>
        </w:rPr>
        <w:t>2</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0"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w:t>
      </w:r>
      <w:r w:rsidRPr="009044F1">
        <w:rPr>
          <w:rFonts w:ascii="GHEA Grapalat" w:hAnsi="GHEA Grapalat"/>
        </w:rPr>
        <w:lastRenderedPageBreak/>
        <w:t>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Решения о жалобе принимаются по процедуре, согласно которой </w:t>
      </w:r>
      <w:r w:rsidRPr="009044F1">
        <w:rPr>
          <w:rFonts w:ascii="GHEA Grapalat" w:hAnsi="GHEA Grapalat"/>
        </w:rPr>
        <w:lastRenderedPageBreak/>
        <w:t>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xml:space="preserve">,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w:t>
      </w:r>
      <w:r w:rsidRPr="009044F1">
        <w:rPr>
          <w:rFonts w:ascii="GHEA Grapalat" w:hAnsi="GHEA Grapalat"/>
        </w:rPr>
        <w:lastRenderedPageBreak/>
        <w:t>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096865" w:rsidRPr="00374F4A" w:rsidRDefault="004373E3" w:rsidP="0099052C">
      <w:pPr>
        <w:jc w:val="center"/>
        <w:rPr>
          <w:rFonts w:ascii="GHEA Grapalat" w:hAnsi="GHEA Grapalat"/>
          <w:b/>
        </w:rPr>
      </w:pPr>
      <w:r>
        <w:rPr>
          <w:rFonts w:ascii="GHEA Grapalat" w:hAnsi="GHEA Grapalat"/>
          <w:b/>
        </w:rPr>
        <w:br w:type="page"/>
      </w:r>
      <w:r w:rsidR="00096865"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FootnoteReference"/>
          <w:rFonts w:ascii="GHEA Grapalat" w:hAnsi="GHEA Grapalat"/>
        </w:rPr>
        <w:footnoteReference w:customMarkFollows="1" w:id="4"/>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030728">
        <w:rPr>
          <w:rFonts w:ascii="GHEA Grapalat" w:hAnsi="GHEA Grapalat"/>
        </w:rPr>
        <w:t>оригинал</w:t>
      </w:r>
      <w:r w:rsidRPr="00B138F3">
        <w:rPr>
          <w:rFonts w:ascii="GHEA Grapalat" w:hAnsi="GHEA Grapalat"/>
        </w:rPr>
        <w:t xml:space="preserve"> документа, удостоверяющего опла</w:t>
      </w:r>
      <w:r w:rsidR="00030728">
        <w:rPr>
          <w:rFonts w:ascii="GHEA Grapalat" w:hAnsi="GHEA Grapalat"/>
        </w:rPr>
        <w:t>ту наличных денег, или оригинал</w:t>
      </w:r>
      <w:r w:rsidRPr="00B138F3">
        <w:rPr>
          <w:rFonts w:ascii="GHEA Grapalat" w:hAnsi="GHEA Grapalat"/>
        </w:rPr>
        <w:t xml:space="preserve"> банковской гарантии.</w:t>
      </w:r>
      <w:r w:rsidR="00030728">
        <w:rPr>
          <w:rStyle w:val="FootnoteReference"/>
          <w:rFonts w:ascii="GHEA Grapalat" w:hAnsi="GHEA Grapalat"/>
        </w:rPr>
        <w:footnoteReference w:customMarkFollows="1" w:id="5"/>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0" w:author="Vardan" w:date="2020-06-03T18:32:00Z">
        <w:r w:rsidR="002C0665" w:rsidDel="00C14716">
          <w:rPr>
            <w:rFonts w:ascii="GHEA Grapalat" w:hAnsi="GHEA Grapalat"/>
          </w:rPr>
          <w:delText>,</w:delText>
        </w:r>
      </w:del>
      <w:ins w:id="1"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w:t>
      </w:r>
      <w:r w:rsidRPr="009044F1">
        <w:rPr>
          <w:rFonts w:ascii="GHEA Grapalat" w:hAnsi="GHEA Grapalat"/>
        </w:rPr>
        <w:lastRenderedPageBreak/>
        <w:t>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F27A50" w:rsidRPr="00D860D7" w:rsidRDefault="005E7AC1" w:rsidP="0074457D">
      <w:pPr>
        <w:pStyle w:val="norm"/>
        <w:widowControl w:val="0"/>
        <w:tabs>
          <w:tab w:val="left" w:pos="1134"/>
        </w:tabs>
        <w:spacing w:after="160" w:line="276" w:lineRule="auto"/>
        <w:ind w:firstLine="567"/>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rsidR="006F2D9C" w:rsidRPr="00FF3E38" w:rsidRDefault="00D70ABA" w:rsidP="006F2D9C">
      <w:pPr>
        <w:ind w:firstLine="567"/>
        <w:jc w:val="both"/>
        <w:rPr>
          <w:rFonts w:ascii="GHEA Grapalat" w:hAnsi="GHEA Grapalat"/>
        </w:rPr>
      </w:pPr>
      <w:r w:rsidRPr="00FF3E38">
        <w:rPr>
          <w:rFonts w:ascii="GHEA Grapalat" w:hAnsi="GHEA Grapalat"/>
        </w:rPr>
        <w:t>-</w:t>
      </w:r>
      <w:r w:rsidR="006F2D9C" w:rsidRPr="00FF3E38">
        <w:rPr>
          <w:rFonts w:ascii="GHEA Grapalat" w:hAnsi="GHEA Grapalat"/>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FF3E38" w:rsidRDefault="006F2D9C" w:rsidP="006F2D9C">
      <w:pPr>
        <w:ind w:firstLine="567"/>
        <w:jc w:val="both"/>
        <w:rPr>
          <w:rFonts w:ascii="GHEA Grapalat" w:hAnsi="GHEA Grapalat"/>
        </w:rPr>
      </w:pPr>
    </w:p>
    <w:p w:rsidR="00F27A50" w:rsidRPr="00FF3E38" w:rsidRDefault="006F2D9C" w:rsidP="006F2D9C">
      <w:pPr>
        <w:pStyle w:val="norm"/>
        <w:widowControl w:val="0"/>
        <w:tabs>
          <w:tab w:val="left" w:pos="1134"/>
        </w:tabs>
        <w:spacing w:after="160" w:line="276" w:lineRule="auto"/>
        <w:ind w:firstLine="567"/>
        <w:rPr>
          <w:rFonts w:ascii="GHEA Grapalat" w:hAnsi="GHEA Grapalat"/>
          <w:sz w:val="24"/>
          <w:szCs w:val="24"/>
        </w:rPr>
      </w:pPr>
      <w:r w:rsidRPr="00FF3E38">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Pr>
          <w:rStyle w:val="FootnoteReference"/>
          <w:rFonts w:ascii="GHEA Grapalat" w:hAnsi="GHEA Grapalat"/>
          <w:sz w:val="24"/>
          <w:szCs w:val="24"/>
        </w:rPr>
        <w:footnoteReference w:customMarkFollows="1" w:id="6"/>
        <w:t>17</w:t>
      </w:r>
      <w:r w:rsidR="00284C6E" w:rsidRPr="00FF3E38">
        <w:rPr>
          <w:rFonts w:ascii="GHEA Grapalat" w:hAnsi="GHEA Grapalat"/>
          <w:sz w:val="24"/>
          <w:szCs w:val="24"/>
        </w:rPr>
        <w:t>.</w:t>
      </w:r>
      <w:r w:rsidR="00F27A50" w:rsidRPr="00FF3E38">
        <w:rPr>
          <w:rFonts w:ascii="GHEA Grapalat" w:hAnsi="GHEA Grapalat"/>
          <w:sz w:val="24"/>
          <w:szCs w:val="24"/>
        </w:rPr>
        <w:t xml:space="preserve"> </w:t>
      </w:r>
    </w:p>
    <w:p w:rsidR="008B1F31" w:rsidRDefault="008B1F31"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A66B62" w:rsidRPr="00A66B62">
        <w:rPr>
          <w:rFonts w:ascii="GHEA Grapalat" w:hAnsi="GHEA Grapalat"/>
        </w:rPr>
        <w:t xml:space="preserve">2-х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lastRenderedPageBreak/>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EB3230" w:rsidRPr="00CE2360">
        <w:rPr>
          <w:rFonts w:ascii="GHEA Grapalat" w:hAnsi="GHEA Grapalat"/>
          <w:i/>
          <w:sz w:val="24"/>
          <w:szCs w:val="24"/>
        </w:rPr>
        <w:t>АРЗНИ-С</w:t>
      </w:r>
      <w:r w:rsidR="00EB3230" w:rsidRPr="009044F1">
        <w:rPr>
          <w:rFonts w:ascii="GHEA Grapalat" w:hAnsi="GHEA Grapalat"/>
          <w:i/>
          <w:sz w:val="24"/>
          <w:szCs w:val="24"/>
        </w:rPr>
        <w:t>BM</w:t>
      </w:r>
      <w:r w:rsidR="00EB3230">
        <w:rPr>
          <w:rFonts w:ascii="GHEA Grapalat" w:hAnsi="GHEA Grapalat"/>
          <w:i/>
          <w:sz w:val="24"/>
          <w:szCs w:val="24"/>
        </w:rPr>
        <w:t>AShDzB</w:t>
      </w:r>
      <w:r w:rsidR="00EB3230" w:rsidRPr="00CE2360">
        <w:rPr>
          <w:rFonts w:ascii="GHEA Grapalat" w:hAnsi="GHEA Grapalat"/>
          <w:i/>
          <w:sz w:val="24"/>
          <w:szCs w:val="24"/>
        </w:rPr>
        <w:t>-2021</w:t>
      </w:r>
      <w:r w:rsidR="00EB3230" w:rsidRPr="00C96047">
        <w:t xml:space="preserve"> </w:t>
      </w:r>
      <w:r w:rsidR="00EB3230" w:rsidRPr="00CE2360">
        <w:rPr>
          <w:rFonts w:ascii="GHEA Grapalat" w:hAnsi="GHEA Grapalat"/>
          <w:i/>
          <w:sz w:val="24"/>
          <w:szCs w:val="24"/>
        </w:rPr>
        <w:t>/7</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EB3230" w:rsidRPr="00CE2360">
        <w:rPr>
          <w:rFonts w:ascii="GHEA Grapalat" w:hAnsi="GHEA Grapalat"/>
          <w:i/>
        </w:rPr>
        <w:t>АРЗНИ-С</w:t>
      </w:r>
      <w:r w:rsidR="00EB3230" w:rsidRPr="009044F1">
        <w:rPr>
          <w:rFonts w:ascii="GHEA Grapalat" w:hAnsi="GHEA Grapalat"/>
          <w:i/>
        </w:rPr>
        <w:t>BM</w:t>
      </w:r>
      <w:r w:rsidR="00EB3230">
        <w:rPr>
          <w:rFonts w:ascii="GHEA Grapalat" w:hAnsi="GHEA Grapalat"/>
          <w:i/>
        </w:rPr>
        <w:t>AShDzB</w:t>
      </w:r>
      <w:r w:rsidR="00EB3230" w:rsidRPr="00CE2360">
        <w:rPr>
          <w:rFonts w:ascii="GHEA Grapalat" w:hAnsi="GHEA Grapalat"/>
          <w:i/>
        </w:rPr>
        <w:t>-2021</w:t>
      </w:r>
      <w:r w:rsidR="00EB3230" w:rsidRPr="00C96047">
        <w:t xml:space="preserve"> </w:t>
      </w:r>
      <w:r w:rsidR="00EB3230" w:rsidRPr="00CE2360">
        <w:rPr>
          <w:rFonts w:ascii="GHEA Grapalat" w:hAnsi="GHEA Grapalat"/>
          <w:i/>
        </w:rPr>
        <w:t>/7</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lastRenderedPageBreak/>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кодом </w:t>
      </w:r>
      <w:r w:rsidR="00EB3230" w:rsidRPr="00CE2360">
        <w:rPr>
          <w:rFonts w:ascii="GHEA Grapalat" w:hAnsi="GHEA Grapalat"/>
          <w:i/>
        </w:rPr>
        <w:t>АРЗНИ-С</w:t>
      </w:r>
      <w:r w:rsidR="00EB3230" w:rsidRPr="009044F1">
        <w:rPr>
          <w:rFonts w:ascii="GHEA Grapalat" w:hAnsi="GHEA Grapalat"/>
          <w:i/>
        </w:rPr>
        <w:t>BM</w:t>
      </w:r>
      <w:r w:rsidR="00EB3230">
        <w:rPr>
          <w:rFonts w:ascii="GHEA Grapalat" w:hAnsi="GHEA Grapalat"/>
          <w:i/>
        </w:rPr>
        <w:t>AShDzB</w:t>
      </w:r>
      <w:r w:rsidR="00EB3230" w:rsidRPr="00CE2360">
        <w:rPr>
          <w:rFonts w:ascii="GHEA Grapalat" w:hAnsi="GHEA Grapalat"/>
          <w:i/>
        </w:rPr>
        <w:t>-2021</w:t>
      </w:r>
      <w:r w:rsidR="00EB3230" w:rsidRPr="00C96047">
        <w:t xml:space="preserve"> </w:t>
      </w:r>
      <w:r w:rsidR="00EB3230" w:rsidRPr="00CE2360">
        <w:rPr>
          <w:rFonts w:ascii="GHEA Grapalat" w:hAnsi="GHEA Grapalat"/>
          <w:i/>
        </w:rPr>
        <w:t>/7</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w:t>
      </w:r>
      <w:r w:rsidR="00952531" w:rsidRPr="00063FC7">
        <w:rPr>
          <w:rFonts w:ascii="GHEA Grapalat" w:hAnsi="GHEA Grapalat"/>
        </w:rPr>
        <w:t>представить обеспечение квалификации</w:t>
      </w:r>
      <w:r w:rsidR="00727466" w:rsidRPr="00063FC7">
        <w:rPr>
          <w:rFonts w:ascii="GHEA Grapalat" w:hAnsi="GHEA Grapalat"/>
          <w:vertAlign w:val="superscript"/>
        </w:rPr>
        <w:t>16</w:t>
      </w:r>
      <w:r w:rsidR="00952531" w:rsidRPr="00063FC7">
        <w:rPr>
          <w:rFonts w:ascii="GHEA Grapalat" w:hAnsi="GHEA Grapalat"/>
        </w:rPr>
        <w:t>,</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EB3230" w:rsidRPr="00CE2360">
        <w:rPr>
          <w:rFonts w:ascii="GHEA Grapalat" w:hAnsi="GHEA Grapalat"/>
          <w:i/>
        </w:rPr>
        <w:t>АРЗНИ-С</w:t>
      </w:r>
      <w:r w:rsidR="00EB3230" w:rsidRPr="009044F1">
        <w:rPr>
          <w:rFonts w:ascii="GHEA Grapalat" w:hAnsi="GHEA Grapalat"/>
          <w:i/>
        </w:rPr>
        <w:t>BM</w:t>
      </w:r>
      <w:r w:rsidR="00EB3230">
        <w:rPr>
          <w:rFonts w:ascii="GHEA Grapalat" w:hAnsi="GHEA Grapalat"/>
          <w:i/>
        </w:rPr>
        <w:t>AShDzB</w:t>
      </w:r>
      <w:r w:rsidR="00EB3230" w:rsidRPr="00CE2360">
        <w:rPr>
          <w:rFonts w:ascii="GHEA Grapalat" w:hAnsi="GHEA Grapalat"/>
          <w:i/>
        </w:rPr>
        <w:t>-2021</w:t>
      </w:r>
      <w:r w:rsidR="00EB3230" w:rsidRPr="00C96047">
        <w:t xml:space="preserve"> </w:t>
      </w:r>
      <w:r w:rsidR="00EB3230" w:rsidRPr="00CE2360">
        <w:rPr>
          <w:rFonts w:ascii="GHEA Grapalat" w:hAnsi="GHEA Grapalat"/>
          <w:i/>
        </w:rPr>
        <w:t>/7</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7"/>
        <w:t>**</w:t>
      </w:r>
      <w:r>
        <w:rPr>
          <w:rFonts w:ascii="GHEA Grapalat" w:hAnsi="GHEA Grapalat"/>
        </w:rPr>
        <w:t xml:space="preserve"> и подтверждает, что информация относительно </w:t>
      </w:r>
      <w:r>
        <w:rPr>
          <w:rFonts w:ascii="GHEA Grapalat" w:hAnsi="GHEA Grapalat"/>
        </w:rPr>
        <w:lastRenderedPageBreak/>
        <w:t>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p>
    <w:p w:rsidR="006B3E56" w:rsidRPr="00D3436F" w:rsidRDefault="00F36AD3" w:rsidP="00A66B62">
      <w:pPr>
        <w:jc w:val="both"/>
        <w:rPr>
          <w:rFonts w:ascii="GHEA Grapalat" w:hAnsi="GHEA Grapalat"/>
          <w:sz w:val="16"/>
        </w:rPr>
      </w:pPr>
      <w:r>
        <w:rPr>
          <w:rFonts w:ascii="GHEA Grapalat" w:hAnsi="GHEA Grapalat"/>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9044F1" w:rsidRDefault="00B2572B" w:rsidP="00EB3230">
      <w:pPr>
        <w:pStyle w:val="BodyTextIndent3"/>
        <w:widowControl w:val="0"/>
        <w:spacing w:after="160" w:line="240" w:lineRule="auto"/>
        <w:jc w:val="right"/>
        <w:rPr>
          <w:rFonts w:ascii="GHEA Grapalat" w:hAnsi="GHEA Grapalat"/>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EB3230" w:rsidRPr="00CE2360">
        <w:rPr>
          <w:rFonts w:ascii="GHEA Grapalat" w:hAnsi="GHEA Grapalat"/>
          <w:i/>
          <w:sz w:val="24"/>
          <w:szCs w:val="24"/>
        </w:rPr>
        <w:t>АРЗНИ-С</w:t>
      </w:r>
      <w:r w:rsidR="00EB3230" w:rsidRPr="009044F1">
        <w:rPr>
          <w:rFonts w:ascii="GHEA Grapalat" w:hAnsi="GHEA Grapalat"/>
          <w:i/>
          <w:sz w:val="24"/>
          <w:szCs w:val="24"/>
        </w:rPr>
        <w:t>BM</w:t>
      </w:r>
      <w:r w:rsidR="00EB3230">
        <w:rPr>
          <w:rFonts w:ascii="GHEA Grapalat" w:hAnsi="GHEA Grapalat"/>
          <w:i/>
          <w:sz w:val="24"/>
          <w:szCs w:val="24"/>
        </w:rPr>
        <w:t>AShDzB</w:t>
      </w:r>
      <w:r w:rsidR="00EB3230" w:rsidRPr="00CE2360">
        <w:rPr>
          <w:rFonts w:ascii="GHEA Grapalat" w:hAnsi="GHEA Grapalat"/>
          <w:i/>
          <w:sz w:val="24"/>
          <w:szCs w:val="24"/>
        </w:rPr>
        <w:t>-2021</w:t>
      </w:r>
      <w:r w:rsidR="00EB3230" w:rsidRPr="00C96047">
        <w:t xml:space="preserve"> </w:t>
      </w:r>
      <w:r w:rsidR="00EB3230" w:rsidRPr="00CE2360">
        <w:rPr>
          <w:rFonts w:ascii="GHEA Grapalat" w:hAnsi="GHEA Grapalat"/>
          <w:i/>
          <w:sz w:val="24"/>
          <w:szCs w:val="24"/>
        </w:rPr>
        <w:t>/7</w:t>
      </w: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EB3230" w:rsidRPr="00CE2360">
        <w:rPr>
          <w:rFonts w:ascii="GHEA Grapalat" w:hAnsi="GHEA Grapalat"/>
          <w:i/>
        </w:rPr>
        <w:t>АРЗНИ-С</w:t>
      </w:r>
      <w:r w:rsidR="00EB3230" w:rsidRPr="009044F1">
        <w:rPr>
          <w:rFonts w:ascii="GHEA Grapalat" w:hAnsi="GHEA Grapalat"/>
          <w:i/>
        </w:rPr>
        <w:t>BM</w:t>
      </w:r>
      <w:r w:rsidR="00EB3230">
        <w:rPr>
          <w:rFonts w:ascii="GHEA Grapalat" w:hAnsi="GHEA Grapalat"/>
          <w:i/>
        </w:rPr>
        <w:t>AShDzB</w:t>
      </w:r>
      <w:r w:rsidR="00EB3230" w:rsidRPr="00CE2360">
        <w:rPr>
          <w:rFonts w:ascii="GHEA Grapalat" w:hAnsi="GHEA Grapalat"/>
          <w:i/>
        </w:rPr>
        <w:t>-2021</w:t>
      </w:r>
      <w:r w:rsidR="00EB3230" w:rsidRPr="00C96047">
        <w:t xml:space="preserve"> </w:t>
      </w:r>
      <w:r w:rsidR="00EB3230" w:rsidRPr="00CE2360">
        <w:rPr>
          <w:rFonts w:ascii="GHEA Grapalat" w:hAnsi="GHEA Grapalat"/>
          <w:i/>
        </w:rPr>
        <w:t>/7</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8"/>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B2572B" w:rsidRPr="00FC41C5" w:rsidRDefault="00B2572B" w:rsidP="00B46D58">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450253" w:rsidRPr="00CE2360">
        <w:rPr>
          <w:rFonts w:ascii="GHEA Grapalat" w:hAnsi="GHEA Grapalat"/>
          <w:i/>
          <w:sz w:val="24"/>
          <w:szCs w:val="24"/>
        </w:rPr>
        <w:t>АРЗНИ-С</w:t>
      </w:r>
      <w:r w:rsidR="00450253" w:rsidRPr="009044F1">
        <w:rPr>
          <w:rFonts w:ascii="GHEA Grapalat" w:hAnsi="GHEA Grapalat"/>
          <w:i/>
          <w:sz w:val="24"/>
          <w:szCs w:val="24"/>
        </w:rPr>
        <w:t>BM</w:t>
      </w:r>
      <w:r w:rsidR="00450253">
        <w:rPr>
          <w:rFonts w:ascii="GHEA Grapalat" w:hAnsi="GHEA Grapalat"/>
          <w:i/>
          <w:sz w:val="24"/>
          <w:szCs w:val="24"/>
        </w:rPr>
        <w:t>AShDzB</w:t>
      </w:r>
      <w:r w:rsidR="00450253" w:rsidRPr="00CE2360">
        <w:rPr>
          <w:rFonts w:ascii="GHEA Grapalat" w:hAnsi="GHEA Grapalat"/>
          <w:i/>
          <w:sz w:val="24"/>
          <w:szCs w:val="24"/>
        </w:rPr>
        <w:t>-2021</w:t>
      </w:r>
      <w:r w:rsidR="00450253" w:rsidRPr="00C96047">
        <w:t xml:space="preserve"> </w:t>
      </w:r>
      <w:r w:rsidR="00450253" w:rsidRPr="00CE2360">
        <w:rPr>
          <w:rFonts w:ascii="GHEA Grapalat" w:hAnsi="GHEA Grapalat"/>
          <w:i/>
          <w:sz w:val="24"/>
          <w:szCs w:val="24"/>
        </w:rPr>
        <w:t>/7</w:t>
      </w:r>
    </w:p>
    <w:p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450253" w:rsidRDefault="000E5A91" w:rsidP="00450253">
      <w:pPr>
        <w:widowControl w:val="0"/>
        <w:spacing w:after="160"/>
        <w:ind w:left="567" w:right="565"/>
        <w:rPr>
          <w:rFonts w:ascii="GHEA Grapalat" w:hAnsi="GHEA Grapalat"/>
          <w:b/>
          <w:lang w:val="en-US"/>
        </w:rPr>
      </w:pPr>
    </w:p>
    <w:p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00D95F89" w:rsidRPr="005F2C25">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rsidR="007A4FB9" w:rsidRDefault="007A4FB9" w:rsidP="007A4FB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F0977">
        <w:rPr>
          <w:rFonts w:ascii="GHEA Grapalat" w:eastAsiaTheme="minorHAnsi" w:hAnsi="GHEA Grapalat" w:cstheme="minorBidi"/>
        </w:rPr>
        <w:t xml:space="preserve">Информацию о факте предоставления настоящей гарантии </w:t>
      </w:r>
      <w:r w:rsidR="004B6770" w:rsidRPr="008F0977">
        <w:rPr>
          <w:rFonts w:ascii="GHEA Grapalat" w:eastAsiaTheme="minorHAnsi" w:hAnsi="GHEA Grapalat" w:cstheme="minorBidi"/>
        </w:rPr>
        <w:t>-</w:t>
      </w:r>
      <w:r w:rsidR="004B6770" w:rsidRPr="008F0977">
        <w:t xml:space="preserve"> </w:t>
      </w:r>
      <w:r w:rsidR="004B6770" w:rsidRPr="008F0977">
        <w:rPr>
          <w:rFonts w:ascii="GHEA Grapalat" w:eastAsiaTheme="minorHAnsi" w:hAnsi="GHEA Grapalat" w:cstheme="minorBidi"/>
        </w:rPr>
        <w:t xml:space="preserve">номер гарантии, наименование предоставляющего банка и код, указанный в пункте 1 настоящей гарантии, </w:t>
      </w:r>
      <w:r w:rsidRPr="008F0977">
        <w:rPr>
          <w:rFonts w:ascii="GHEA Grapalat" w:eastAsiaTheme="minorHAnsi" w:hAnsi="GHEA Grapalat" w:cstheme="minorBidi"/>
        </w:rPr>
        <w:t>без</w:t>
      </w:r>
      <w:r w:rsidRPr="00402C45">
        <w:rPr>
          <w:rFonts w:ascii="GHEA Grapalat" w:eastAsiaTheme="minorHAnsi" w:hAnsi="GHEA Grapalat" w:cstheme="minorBidi"/>
        </w:rPr>
        <w:t xml:space="preserve">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rsidR="007A4FB9" w:rsidRDefault="007A4FB9" w:rsidP="007A4FB9">
      <w:pPr>
        <w:pStyle w:val="NormalWeb"/>
        <w:shd w:val="clear" w:color="auto" w:fill="FFFFFF"/>
        <w:spacing w:before="0" w:beforeAutospacing="0" w:after="0" w:afterAutospacing="0"/>
        <w:ind w:firstLine="375"/>
        <w:jc w:val="both"/>
        <w:rPr>
          <w:rStyle w:val="Strong"/>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9B09D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9B09D3" w:rsidRPr="00B138F3">
        <w:rPr>
          <w:rFonts w:ascii="GHEA Grapalat" w:eastAsiaTheme="minorHAnsi" w:hAnsi="GHEA Grapalat" w:cstheme="minorBidi"/>
        </w:rPr>
        <w:t>прилага</w:t>
      </w:r>
      <w:r w:rsidR="009B09D3" w:rsidRPr="00C65612">
        <w:rPr>
          <w:rFonts w:ascii="GHEA Grapalat" w:eastAsiaTheme="minorHAnsi" w:hAnsi="GHEA Grapalat" w:cstheme="minorBidi"/>
        </w:rPr>
        <w:t>е</w:t>
      </w:r>
      <w:r w:rsidR="009B09D3" w:rsidRPr="00B138F3">
        <w:rPr>
          <w:rFonts w:ascii="GHEA Grapalat" w:eastAsiaTheme="minorHAnsi" w:hAnsi="GHEA Grapalat" w:cstheme="minorBidi"/>
        </w:rPr>
        <w:t>тся копия протокола заседания оценочной комиссии об отклонении заявки</w:t>
      </w:r>
      <w:r w:rsidR="009B09D3" w:rsidRPr="00C65612">
        <w:rPr>
          <w:rFonts w:ascii="GHEA Grapalat" w:eastAsiaTheme="minorHAnsi" w:hAnsi="GHEA Grapalat" w:cstheme="minorBidi"/>
        </w:rPr>
        <w:t>.</w:t>
      </w:r>
    </w:p>
    <w:p w:rsidR="00C65612" w:rsidRPr="002E4BC5" w:rsidRDefault="00C65612"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BodyTextIndent"/>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2A4554" w:rsidRDefault="002A4554">
      <w:pPr>
        <w:rPr>
          <w:rFonts w:ascii="GHEA Grapalat" w:hAnsi="GHEA Grapalat"/>
          <w:b/>
        </w:rPr>
      </w:pPr>
    </w:p>
    <w:p w:rsidR="009F4D9F" w:rsidRDefault="009F4D9F">
      <w:pPr>
        <w:rPr>
          <w:rFonts w:ascii="GHEA Grapalat" w:hAnsi="GHEA Grapalat"/>
          <w:b/>
        </w:rPr>
      </w:pPr>
      <w:r>
        <w:rPr>
          <w:rFonts w:ascii="GHEA Grapalat" w:hAnsi="GHEA Grapalat"/>
          <w:b/>
        </w:rPr>
        <w:br w:type="page"/>
      </w:r>
    </w:p>
    <w:p w:rsidR="00B90C0A" w:rsidRPr="008C0D09" w:rsidRDefault="00B90C0A" w:rsidP="00B90C0A">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r w:rsidRPr="00113BE5">
        <w:rPr>
          <w:rFonts w:ascii="GHEA Grapalat" w:hAnsi="GHEA Grapalat"/>
          <w:b/>
        </w:rPr>
        <w:t>.1</w:t>
      </w:r>
    </w:p>
    <w:p w:rsidR="00B90C0A" w:rsidRPr="00B138F3" w:rsidRDefault="00B90C0A" w:rsidP="00B90C0A">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450253" w:rsidRPr="00CE2360">
        <w:rPr>
          <w:rFonts w:ascii="GHEA Grapalat" w:hAnsi="GHEA Grapalat"/>
          <w:i/>
        </w:rPr>
        <w:t>АРЗНИ-С</w:t>
      </w:r>
      <w:r w:rsidR="00450253" w:rsidRPr="009044F1">
        <w:rPr>
          <w:rFonts w:ascii="GHEA Grapalat" w:hAnsi="GHEA Grapalat"/>
          <w:i/>
        </w:rPr>
        <w:t>BM</w:t>
      </w:r>
      <w:r w:rsidR="00450253">
        <w:rPr>
          <w:rFonts w:ascii="GHEA Grapalat" w:hAnsi="GHEA Grapalat"/>
          <w:i/>
        </w:rPr>
        <w:t>AShDzB</w:t>
      </w:r>
      <w:r w:rsidR="00450253" w:rsidRPr="00CE2360">
        <w:rPr>
          <w:rFonts w:ascii="GHEA Grapalat" w:hAnsi="GHEA Grapalat"/>
          <w:i/>
        </w:rPr>
        <w:t>-2021</w:t>
      </w:r>
      <w:r w:rsidR="00450253" w:rsidRPr="00C96047">
        <w:t xml:space="preserve"> </w:t>
      </w:r>
      <w:r w:rsidR="00450253" w:rsidRPr="00CE2360">
        <w:rPr>
          <w:rFonts w:ascii="GHEA Grapalat" w:hAnsi="GHEA Grapalat"/>
          <w:i/>
        </w:rPr>
        <w:t>/7</w:t>
      </w:r>
    </w:p>
    <w:p w:rsidR="007723F7" w:rsidRPr="005F2C25" w:rsidRDefault="007723F7" w:rsidP="003D2FE2">
      <w:pPr>
        <w:widowControl w:val="0"/>
        <w:spacing w:after="160"/>
        <w:jc w:val="right"/>
        <w:rPr>
          <w:rFonts w:ascii="GHEA Grapalat" w:hAnsi="GHEA Grapalat"/>
          <w:i/>
          <w:sz w:val="22"/>
          <w:szCs w:val="22"/>
        </w:rPr>
      </w:pPr>
    </w:p>
    <w:p w:rsidR="00A21DA8" w:rsidRPr="00B138F3" w:rsidRDefault="00A21DA8" w:rsidP="00A21DA8">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A21DA8" w:rsidRPr="00B138F3" w:rsidRDefault="00A21DA8" w:rsidP="00A21DA8">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A21DA8" w:rsidRPr="00B138F3" w:rsidRDefault="00A21DA8" w:rsidP="00A21DA8">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996AAE">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00996AAE" w:rsidRPr="00996AAE">
        <w:rPr>
          <w:rFonts w:ascii="GHEA Grapalat" w:eastAsiaTheme="minorHAnsi" w:hAnsi="GHEA Grapalat" w:cstheme="minorBidi"/>
        </w:rPr>
        <w:t xml:space="preserve">  </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A21DA8" w:rsidRPr="00B138F3" w:rsidRDefault="00A21DA8" w:rsidP="00A21DA8">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w:t>
      </w:r>
      <w:r w:rsidR="006A584F" w:rsidRPr="00996AAE">
        <w:rPr>
          <w:rStyle w:val="Strong"/>
          <w:rFonts w:ascii="GHEA Grapalat" w:hAnsi="GHEA Grapalat"/>
          <w:b w:val="0"/>
          <w:sz w:val="18"/>
          <w:szCs w:val="18"/>
        </w:rPr>
        <w:t xml:space="preserve">                                    </w:t>
      </w:r>
      <w:r w:rsidRPr="00B138F3">
        <w:rPr>
          <w:rStyle w:val="Strong"/>
          <w:rFonts w:ascii="GHEA Grapalat" w:hAnsi="GHEA Grapalat"/>
          <w:b w:val="0"/>
          <w:sz w:val="18"/>
          <w:szCs w:val="18"/>
        </w:rPr>
        <w:t>номер заключаемого договора</w:t>
      </w:r>
    </w:p>
    <w:p w:rsidR="00A21DA8" w:rsidRPr="00B138F3" w:rsidRDefault="00A21DA8" w:rsidP="00A21DA8">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A21DA8" w:rsidRPr="00B138F3" w:rsidRDefault="00A21DA8" w:rsidP="00A21DA8">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A21DA8" w:rsidRPr="00B138F3"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A21DA8" w:rsidRPr="00B138F3" w:rsidRDefault="00A21DA8" w:rsidP="00A21DA8">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A21DA8" w:rsidRPr="00B138F3" w:rsidRDefault="00A21DA8" w:rsidP="00A21DA8">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A21DA8" w:rsidRPr="00B138F3" w:rsidRDefault="00A21DA8" w:rsidP="00A21DA8">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A21DA8" w:rsidRPr="00B138F3" w:rsidRDefault="00A21DA8" w:rsidP="00A21DA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A21DA8" w:rsidRPr="00B138F3" w:rsidRDefault="00A21DA8" w:rsidP="00A21DA8">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A21DA8" w:rsidRPr="00B138F3" w:rsidRDefault="00A21DA8" w:rsidP="00A21DA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w:t>
      </w:r>
      <w:r w:rsidR="00461ABD" w:rsidRPr="00513EAE">
        <w:rPr>
          <w:rFonts w:ascii="GHEA Grapalat" w:eastAsiaTheme="minorHAnsi" w:hAnsi="GHEA Grapalat" w:cstheme="minorBidi"/>
          <w:sz w:val="18"/>
          <w:szCs w:val="18"/>
        </w:rPr>
        <w:t>наименование выдающего гарантию банка или страховой организации</w:t>
      </w:r>
    </w:p>
    <w:p w:rsidR="00A21DA8" w:rsidRPr="00B138F3" w:rsidRDefault="00A21DA8" w:rsidP="00A21DA8">
      <w:pPr>
        <w:pStyle w:val="NormalWeb"/>
        <w:shd w:val="clear" w:color="auto" w:fill="FFFFFF"/>
        <w:spacing w:before="0" w:beforeAutospacing="0" w:after="0" w:afterAutospacing="0"/>
        <w:jc w:val="both"/>
        <w:rPr>
          <w:rFonts w:ascii="GHEA Grapalat" w:eastAsiaTheme="minorHAnsi" w:hAnsi="GHEA Grapalat" w:cstheme="minorBidi"/>
        </w:rPr>
      </w:pPr>
    </w:p>
    <w:p w:rsidR="00A21DA8" w:rsidRPr="00B138F3" w:rsidRDefault="00A21DA8" w:rsidP="00A21DA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A21DA8" w:rsidRPr="00B138F3" w:rsidRDefault="00A21DA8" w:rsidP="00A21DA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A21DA8" w:rsidRPr="00B138F3" w:rsidRDefault="00A21DA8" w:rsidP="00A21DA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гарантии) в течение десяти рабочих  дней после получения требования</w:t>
      </w:r>
      <w:r w:rsidRPr="00BB51B4">
        <w:rPr>
          <w:rFonts w:ascii="GHEA Grapalat" w:eastAsiaTheme="minorHAnsi" w:hAnsi="GHEA Grapalat" w:cstheme="minorBidi"/>
        </w:rPr>
        <w:t xml:space="preserve">. При выплате суммы гарантии учитываются вычеты из суммы гарантии </w:t>
      </w:r>
      <w:r w:rsidR="00113584" w:rsidRPr="00BB51B4">
        <w:rPr>
          <w:rFonts w:ascii="GHEA Grapalat" w:eastAsiaTheme="minorHAnsi" w:hAnsi="GHEA Grapalat" w:cstheme="minorBidi"/>
        </w:rPr>
        <w:t xml:space="preserve">на основании </w:t>
      </w:r>
      <w:r w:rsidR="00113584" w:rsidRPr="00BB51B4">
        <w:rPr>
          <w:rFonts w:ascii="GHEA Grapalat" w:eastAsiaTheme="minorHAnsi" w:hAnsi="GHEA Grapalat" w:cstheme="minorBidi"/>
          <w:lang w:val="hy-AM"/>
        </w:rPr>
        <w:t>двухсторонне утвержденного</w:t>
      </w:r>
      <w:r w:rsidRPr="00BB51B4">
        <w:rPr>
          <w:rFonts w:ascii="GHEA Grapalat" w:eastAsiaTheme="minorHAnsi" w:hAnsi="GHEA Grapalat" w:cstheme="minorBidi"/>
        </w:rPr>
        <w:t xml:space="preserve"> </w:t>
      </w:r>
      <w:r w:rsidR="0061684A" w:rsidRPr="00BB51B4">
        <w:rPr>
          <w:rFonts w:ascii="GHEA Grapalat" w:eastAsiaTheme="minorHAnsi" w:hAnsi="GHEA Grapalat" w:cstheme="minorBidi"/>
        </w:rPr>
        <w:t>акта</w:t>
      </w:r>
      <w:r w:rsidRPr="00BB51B4">
        <w:rPr>
          <w:rFonts w:ascii="GHEA Grapalat" w:eastAsiaTheme="minorHAnsi" w:hAnsi="GHEA Grapalat" w:cstheme="minorBidi"/>
        </w:rPr>
        <w:t xml:space="preserve"> (</w:t>
      </w:r>
      <w:r w:rsidR="0061684A" w:rsidRPr="00BB51B4">
        <w:rPr>
          <w:rFonts w:ascii="GHEA Grapalat" w:eastAsiaTheme="minorHAnsi" w:hAnsi="GHEA Grapalat" w:cstheme="minorBidi"/>
        </w:rPr>
        <w:t>актов</w:t>
      </w:r>
      <w:r w:rsidRPr="00BB51B4">
        <w:rPr>
          <w:rFonts w:ascii="GHEA Grapalat" w:eastAsiaTheme="minorHAnsi" w:hAnsi="GHEA Grapalat" w:cstheme="minorBidi"/>
        </w:rPr>
        <w:t>) сдачи-прием</w:t>
      </w:r>
      <w:r w:rsidR="0061684A" w:rsidRPr="00BB51B4">
        <w:rPr>
          <w:rFonts w:ascii="GHEA Grapalat" w:eastAsiaTheme="minorHAnsi" w:hAnsi="GHEA Grapalat" w:cstheme="minorBidi"/>
        </w:rPr>
        <w:t>ки</w:t>
      </w:r>
      <w:r w:rsidRPr="00BB51B4">
        <w:rPr>
          <w:rFonts w:ascii="GHEA Grapalat" w:eastAsiaTheme="minorHAnsi" w:hAnsi="GHEA Grapalat" w:cstheme="minorBidi"/>
        </w:rPr>
        <w:t xml:space="preserve"> между бенефициаром и принципалом</w:t>
      </w:r>
      <w:r w:rsidR="005572F4" w:rsidRPr="00BB51B4">
        <w:rPr>
          <w:rFonts w:ascii="GHEA Grapalat" w:eastAsiaTheme="minorHAnsi" w:hAnsi="GHEA Grapalat" w:cstheme="minorBidi"/>
        </w:rPr>
        <w:t xml:space="preserve"> в рамках исполнения договора</w:t>
      </w:r>
      <w:r w:rsidR="005572F4" w:rsidRPr="00BB51B4">
        <w:rPr>
          <w:rFonts w:ascii="GHEA Grapalat" w:eastAsiaTheme="minorHAnsi" w:hAnsi="GHEA Grapalat" w:cstheme="minorBidi"/>
          <w:lang w:val="hy-AM"/>
        </w:rPr>
        <w:t xml:space="preserve"> и</w:t>
      </w:r>
      <w:r w:rsidR="005572F4" w:rsidRPr="00BB51B4">
        <w:rPr>
          <w:rFonts w:ascii="GHEA Grapalat" w:eastAsiaTheme="minorHAnsi" w:hAnsi="GHEA Grapalat" w:cstheme="minorBidi"/>
        </w:rPr>
        <w:t xml:space="preserve"> представленн</w:t>
      </w:r>
      <w:r w:rsidR="005572F4" w:rsidRPr="00BB51B4">
        <w:rPr>
          <w:rFonts w:ascii="GHEA Grapalat" w:eastAsiaTheme="minorHAnsi" w:hAnsi="GHEA Grapalat" w:cstheme="minorBidi"/>
          <w:lang w:val="hy-AM"/>
        </w:rPr>
        <w:t>ого принципалом</w:t>
      </w:r>
      <w:r w:rsidR="005572F4" w:rsidRPr="00BB51B4">
        <w:rPr>
          <w:rFonts w:ascii="GHEA Grapalat" w:eastAsiaTheme="minorHAnsi" w:hAnsi="GHEA Grapalat" w:cstheme="minorBidi"/>
        </w:rPr>
        <w:t xml:space="preserve"> лицу давшему гарантию</w:t>
      </w:r>
      <w:r w:rsidR="005572F4" w:rsidRPr="00BB51B4">
        <w:rPr>
          <w:rFonts w:ascii="GHEA Grapalat" w:eastAsiaTheme="minorHAnsi" w:hAnsi="GHEA Grapalat" w:cstheme="minorBidi"/>
          <w:lang w:val="hy-AM"/>
        </w:rPr>
        <w:t>.</w:t>
      </w:r>
    </w:p>
    <w:p w:rsidR="00A21DA8" w:rsidRPr="00B138F3" w:rsidRDefault="00A21DA8" w:rsidP="00A21DA8">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A21DA8" w:rsidRPr="00B138F3" w:rsidRDefault="00A21DA8" w:rsidP="00A21DA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A21DA8" w:rsidRPr="00B138F3" w:rsidRDefault="00A21DA8" w:rsidP="00A21DA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A21DA8" w:rsidRPr="00B138F3" w:rsidRDefault="00A21DA8" w:rsidP="00A21DA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A21DA8" w:rsidRPr="00B138F3"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984DE5" w:rsidRPr="0001204D" w:rsidRDefault="00984DE5" w:rsidP="00984DE5">
      <w:pPr>
        <w:pStyle w:val="NormalWeb"/>
        <w:shd w:val="clear" w:color="auto" w:fill="FFFFFF"/>
        <w:ind w:firstLine="374"/>
        <w:contextualSpacing/>
        <w:jc w:val="both"/>
        <w:rPr>
          <w:rFonts w:ascii="GHEA Grapalat" w:eastAsiaTheme="minorHAnsi" w:hAnsi="GHEA Grapalat" w:cstheme="minorBidi"/>
        </w:rPr>
      </w:pPr>
      <w:r w:rsidRPr="0001204D">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984DE5" w:rsidRPr="0001204D" w:rsidRDefault="00984DE5" w:rsidP="00984DE5">
      <w:pPr>
        <w:pStyle w:val="NormalWeb"/>
        <w:shd w:val="clear" w:color="auto" w:fill="FFFFFF"/>
        <w:ind w:firstLine="374"/>
        <w:contextualSpacing/>
        <w:jc w:val="both"/>
        <w:rPr>
          <w:rFonts w:ascii="GHEA Grapalat" w:eastAsiaTheme="minorHAnsi" w:hAnsi="GHEA Grapalat" w:cstheme="minorBidi"/>
        </w:rPr>
      </w:pPr>
      <w:r w:rsidRPr="0001204D">
        <w:rPr>
          <w:rFonts w:ascii="GHEA Grapalat" w:eastAsiaTheme="minorHAnsi" w:hAnsi="GHEA Grapalat" w:cstheme="minorBidi"/>
          <w:sz w:val="18"/>
          <w:szCs w:val="18"/>
        </w:rPr>
        <w:t>номер заключаемого договара</w:t>
      </w:r>
    </w:p>
    <w:p w:rsidR="00984DE5" w:rsidRPr="0001204D" w:rsidRDefault="00984DE5" w:rsidP="00984DE5">
      <w:pPr>
        <w:pStyle w:val="NormalWeb"/>
        <w:shd w:val="clear" w:color="auto" w:fill="FFFFFF"/>
        <w:ind w:firstLine="374"/>
        <w:contextualSpacing/>
        <w:jc w:val="both"/>
        <w:rPr>
          <w:rFonts w:ascii="GHEA Grapalat" w:eastAsiaTheme="minorHAnsi" w:hAnsi="GHEA Grapalat" w:cstheme="minorBidi"/>
        </w:rPr>
      </w:pPr>
    </w:p>
    <w:p w:rsidR="00984DE5" w:rsidRPr="0001204D" w:rsidRDefault="00984DE5" w:rsidP="00984DE5">
      <w:pPr>
        <w:pStyle w:val="NormalWeb"/>
        <w:shd w:val="clear" w:color="auto" w:fill="FFFFFF"/>
        <w:contextualSpacing/>
        <w:jc w:val="both"/>
        <w:rPr>
          <w:rFonts w:ascii="GHEA Grapalat" w:eastAsiaTheme="minorHAnsi" w:hAnsi="GHEA Grapalat" w:cstheme="minorBidi"/>
          <w:lang w:val="hy-AM"/>
        </w:rPr>
      </w:pPr>
      <w:r w:rsidRPr="0001204D">
        <w:rPr>
          <w:rFonts w:ascii="GHEA Grapalat" w:eastAsiaTheme="minorHAnsi" w:hAnsi="GHEA Grapalat" w:cstheme="minorBidi"/>
        </w:rPr>
        <w:t xml:space="preserve">и  действует </w:t>
      </w:r>
      <w:r w:rsidRPr="0001204D">
        <w:rPr>
          <w:rFonts w:ascii="GHEA Grapalat" w:eastAsiaTheme="minorHAnsi" w:hAnsi="GHEA Grapalat" w:cstheme="minorBidi"/>
          <w:lang w:val="hy-AM"/>
        </w:rPr>
        <w:t xml:space="preserve"> </w:t>
      </w:r>
      <w:r w:rsidRPr="0001204D">
        <w:rPr>
          <w:rFonts w:ascii="GHEA Grapalat" w:eastAsiaTheme="minorHAnsi" w:hAnsi="GHEA Grapalat" w:cstheme="minorBidi"/>
        </w:rPr>
        <w:t>в</w:t>
      </w:r>
      <w:r w:rsidRPr="0001204D">
        <w:rPr>
          <w:rFonts w:ascii="GHEA Grapalat" w:hAnsi="GHEA Grapalat"/>
        </w:rPr>
        <w:t>ключительно</w:t>
      </w:r>
      <w:r w:rsidRPr="0001204D">
        <w:rPr>
          <w:rFonts w:ascii="GHEA Grapalat" w:eastAsiaTheme="minorHAnsi" w:hAnsi="GHEA Grapalat" w:cstheme="minorBidi"/>
        </w:rPr>
        <w:t xml:space="preserve"> </w:t>
      </w:r>
      <w:r w:rsidRPr="0001204D">
        <w:rPr>
          <w:rFonts w:ascii="GHEA Grapalat" w:eastAsiaTheme="minorHAnsi" w:hAnsi="GHEA Grapalat" w:cstheme="minorBidi"/>
          <w:lang w:val="hy-AM"/>
        </w:rPr>
        <w:t xml:space="preserve"> </w:t>
      </w:r>
      <w:r w:rsidRPr="0001204D">
        <w:rPr>
          <w:rFonts w:ascii="GHEA Grapalat" w:eastAsiaTheme="minorHAnsi" w:hAnsi="GHEA Grapalat" w:cstheme="minorBidi"/>
        </w:rPr>
        <w:t xml:space="preserve">до </w:t>
      </w:r>
      <w:r w:rsidRPr="0001204D">
        <w:rPr>
          <w:rFonts w:ascii="GHEA Grapalat" w:eastAsiaTheme="minorHAnsi" w:hAnsi="GHEA Grapalat" w:cstheme="minorBidi"/>
          <w:lang w:val="hy-AM"/>
        </w:rPr>
        <w:t xml:space="preserve"> </w:t>
      </w:r>
      <w:r w:rsidRPr="0001204D">
        <w:rPr>
          <w:rFonts w:ascii="GHEA Grapalat" w:eastAsiaTheme="minorHAnsi" w:hAnsi="GHEA Grapalat" w:cstheme="minorBidi"/>
        </w:rPr>
        <w:t xml:space="preserve">девяностого </w:t>
      </w:r>
      <w:r w:rsidRPr="0001204D">
        <w:rPr>
          <w:rFonts w:ascii="GHEA Grapalat" w:eastAsiaTheme="minorHAnsi" w:hAnsi="GHEA Grapalat" w:cstheme="minorBidi"/>
          <w:lang w:val="hy-AM"/>
        </w:rPr>
        <w:t xml:space="preserve"> </w:t>
      </w:r>
      <w:r w:rsidRPr="0001204D">
        <w:rPr>
          <w:rFonts w:ascii="GHEA Grapalat" w:eastAsiaTheme="minorHAnsi" w:hAnsi="GHEA Grapalat" w:cstheme="minorBidi"/>
        </w:rPr>
        <w:t xml:space="preserve">рабочего </w:t>
      </w:r>
      <w:r w:rsidRPr="0001204D">
        <w:rPr>
          <w:rFonts w:ascii="GHEA Grapalat" w:eastAsiaTheme="minorHAnsi" w:hAnsi="GHEA Grapalat" w:cstheme="minorBidi"/>
          <w:lang w:val="hy-AM"/>
        </w:rPr>
        <w:t xml:space="preserve"> </w:t>
      </w:r>
      <w:r w:rsidRPr="0001204D">
        <w:rPr>
          <w:rFonts w:ascii="GHEA Grapalat" w:eastAsiaTheme="minorHAnsi" w:hAnsi="GHEA Grapalat" w:cstheme="minorBidi"/>
        </w:rPr>
        <w:t>дня</w:t>
      </w:r>
      <w:r w:rsidRPr="0001204D">
        <w:rPr>
          <w:rFonts w:ascii="GHEA Grapalat" w:eastAsiaTheme="minorHAnsi" w:hAnsi="GHEA Grapalat" w:cstheme="minorBidi"/>
          <w:lang w:val="hy-AM"/>
        </w:rPr>
        <w:t xml:space="preserve">   </w:t>
      </w:r>
      <w:r w:rsidRPr="0001204D">
        <w:rPr>
          <w:rFonts w:ascii="GHEA Grapalat" w:eastAsiaTheme="minorHAnsi" w:hAnsi="GHEA Grapalat" w:cstheme="minorBidi"/>
        </w:rPr>
        <w:t xml:space="preserve">следующего за днем </w:t>
      </w:r>
    </w:p>
    <w:p w:rsidR="00984DE5" w:rsidRPr="0001204D" w:rsidRDefault="00984DE5" w:rsidP="00984DE5">
      <w:pPr>
        <w:pStyle w:val="NormalWeb"/>
        <w:shd w:val="clear" w:color="auto" w:fill="FFFFFF"/>
        <w:contextualSpacing/>
        <w:jc w:val="both"/>
        <w:rPr>
          <w:rFonts w:ascii="GHEA Grapalat" w:eastAsiaTheme="minorHAnsi" w:hAnsi="GHEA Grapalat" w:cstheme="minorBidi"/>
          <w:sz w:val="18"/>
          <w:szCs w:val="18"/>
          <w:lang w:val="hy-AM"/>
        </w:rPr>
      </w:pPr>
    </w:p>
    <w:p w:rsidR="00984DE5" w:rsidRPr="0001204D" w:rsidRDefault="00984DE5" w:rsidP="006C288C">
      <w:pPr>
        <w:pStyle w:val="NormalWeb"/>
        <w:shd w:val="clear" w:color="auto" w:fill="FFFFFF"/>
        <w:contextualSpacing/>
        <w:jc w:val="center"/>
        <w:rPr>
          <w:rFonts w:eastAsiaTheme="minorHAnsi" w:cstheme="minorBidi"/>
        </w:rPr>
      </w:pPr>
      <w:r w:rsidRPr="0001204D">
        <w:rPr>
          <w:rFonts w:ascii="GHEA Grapalat" w:eastAsiaTheme="minorHAnsi" w:hAnsi="GHEA Grapalat" w:cstheme="minorBidi"/>
          <w:lang w:val="hy-AM"/>
        </w:rPr>
        <w:lastRenderedPageBreak/>
        <w:t>--------------------------------------------------------</w:t>
      </w:r>
      <w:r w:rsidRPr="0001204D">
        <w:rPr>
          <w:rFonts w:ascii="GHEA Grapalat" w:eastAsiaTheme="minorHAnsi" w:hAnsi="GHEA Grapalat" w:cstheme="minorBidi"/>
        </w:rPr>
        <w:t>------------------</w:t>
      </w:r>
      <w:r w:rsidRPr="0001204D">
        <w:rPr>
          <w:rFonts w:ascii="GHEA Grapalat" w:eastAsiaTheme="minorHAnsi" w:hAnsi="GHEA Grapalat" w:cstheme="minorBidi"/>
          <w:lang w:val="hy-AM"/>
        </w:rPr>
        <w:t>----------------------</w:t>
      </w:r>
      <w:r w:rsidR="006C288C" w:rsidRPr="0001204D">
        <w:rPr>
          <w:rFonts w:ascii="GHEA Grapalat" w:eastAsiaTheme="minorHAnsi" w:hAnsi="GHEA Grapalat" w:cstheme="minorBidi"/>
        </w:rPr>
        <w:t>---------------</w:t>
      </w:r>
      <w:r w:rsidRPr="0001204D">
        <w:rPr>
          <w:rFonts w:eastAsiaTheme="minorHAnsi" w:cstheme="minorBidi"/>
        </w:rPr>
        <w:t xml:space="preserve"> </w:t>
      </w:r>
      <w:r w:rsidRPr="0001204D">
        <w:rPr>
          <w:rFonts w:eastAsiaTheme="minorHAnsi" w:cstheme="minorBidi"/>
          <w:lang w:val="hy-AM"/>
        </w:rPr>
        <w:t>.</w:t>
      </w:r>
      <w:r w:rsidRPr="0001204D">
        <w:rPr>
          <w:rFonts w:eastAsiaTheme="minorHAnsi" w:cstheme="minorBidi"/>
        </w:rPr>
        <w:t xml:space="preserve">           </w:t>
      </w:r>
      <w:r w:rsidRPr="0001204D">
        <w:rPr>
          <w:rFonts w:ascii="GHEA Grapalat" w:eastAsiaTheme="minorHAnsi" w:hAnsi="GHEA Grapalat" w:cstheme="minorBidi"/>
          <w:sz w:val="16"/>
          <w:szCs w:val="16"/>
        </w:rPr>
        <w:t xml:space="preserve"> крайн</w:t>
      </w:r>
      <w:r w:rsidR="001D509C" w:rsidRPr="0001204D">
        <w:rPr>
          <w:rFonts w:ascii="GHEA Grapalat" w:eastAsiaTheme="minorHAnsi" w:hAnsi="GHEA Grapalat" w:cstheme="minorBidi"/>
          <w:sz w:val="16"/>
          <w:szCs w:val="16"/>
        </w:rPr>
        <w:t>и</w:t>
      </w:r>
      <w:r w:rsidRPr="0001204D">
        <w:rPr>
          <w:rFonts w:ascii="GHEA Grapalat" w:eastAsiaTheme="minorHAnsi" w:hAnsi="GHEA Grapalat" w:cstheme="minorBidi"/>
          <w:sz w:val="16"/>
          <w:szCs w:val="16"/>
        </w:rPr>
        <w:t>й срок выполнения работ</w:t>
      </w:r>
      <w:r w:rsidRPr="0001204D">
        <w:rPr>
          <w:rFonts w:ascii="GHEA Grapalat" w:eastAsiaTheme="minorHAnsi" w:hAnsi="GHEA Grapalat" w:cstheme="minorBidi"/>
          <w:sz w:val="16"/>
          <w:szCs w:val="16"/>
          <w:lang w:val="hy-AM"/>
        </w:rPr>
        <w:t>, предусмотренн</w:t>
      </w:r>
      <w:r w:rsidRPr="0001204D">
        <w:rPr>
          <w:rFonts w:ascii="GHEA Grapalat" w:eastAsiaTheme="minorHAnsi" w:hAnsi="GHEA Grapalat" w:cstheme="minorBidi"/>
          <w:sz w:val="16"/>
          <w:szCs w:val="16"/>
        </w:rPr>
        <w:t xml:space="preserve">ый </w:t>
      </w:r>
      <w:r w:rsidRPr="0001204D">
        <w:rPr>
          <w:rFonts w:ascii="GHEA Grapalat" w:eastAsiaTheme="minorHAnsi" w:hAnsi="GHEA Grapalat" w:cstheme="minorBidi"/>
          <w:sz w:val="16"/>
          <w:szCs w:val="16"/>
          <w:lang w:val="hy-AM"/>
        </w:rPr>
        <w:t>заключаемым договором</w:t>
      </w:r>
    </w:p>
    <w:p w:rsidR="00984DE5" w:rsidRPr="0001204D" w:rsidRDefault="00984DE5" w:rsidP="00984DE5">
      <w:pPr>
        <w:pStyle w:val="NormalWeb"/>
        <w:shd w:val="clear" w:color="auto" w:fill="FFFFFF"/>
        <w:contextualSpacing/>
        <w:jc w:val="both"/>
        <w:rPr>
          <w:rFonts w:ascii="GHEA Grapalat" w:eastAsiaTheme="minorHAnsi" w:hAnsi="GHEA Grapalat" w:cstheme="minorBidi"/>
        </w:rPr>
      </w:pPr>
      <w:r w:rsidRPr="0001204D">
        <w:rPr>
          <w:rFonts w:ascii="GHEA Grapalat" w:eastAsiaTheme="minorHAnsi" w:hAnsi="GHEA Grapalat" w:cstheme="minorBidi"/>
        </w:rPr>
        <w:t>В день предоставления гарантии лицо, выдающее гарантию, с официального адреса</w:t>
      </w:r>
      <w:r w:rsidRPr="0001204D">
        <w:rPr>
          <w:rFonts w:ascii="GHEA Grapalat" w:eastAsiaTheme="minorHAnsi" w:hAnsi="GHEA Grapalat" w:cstheme="minorBidi"/>
          <w:lang w:val="hy-AM"/>
        </w:rPr>
        <w:t xml:space="preserve"> </w:t>
      </w:r>
      <w:r w:rsidRPr="0001204D">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01204D">
        <w:rPr>
          <w:rFonts w:ascii="GHEA Grapalat" w:eastAsiaTheme="minorHAnsi" w:hAnsi="GHEA Grapalat" w:cstheme="minorBidi"/>
          <w:lang w:val="hy-AM"/>
        </w:rPr>
        <w:t>.</w:t>
      </w:r>
      <w:r w:rsidRPr="0001204D">
        <w:rPr>
          <w:rFonts w:ascii="GHEA Grapalat" w:eastAsiaTheme="minorHAnsi" w:hAnsi="GHEA Grapalat" w:cstheme="minorBidi"/>
        </w:rPr>
        <w:t xml:space="preserve"> </w:t>
      </w:r>
    </w:p>
    <w:p w:rsidR="00A21DA8" w:rsidRPr="00B138F3" w:rsidRDefault="00A21DA8" w:rsidP="00A21DA8">
      <w:pPr>
        <w:pStyle w:val="NormalWeb"/>
        <w:shd w:val="clear" w:color="auto" w:fill="FFFFFF"/>
        <w:contextualSpacing/>
        <w:jc w:val="both"/>
        <w:rPr>
          <w:rFonts w:ascii="GHEA Grapalat" w:eastAsiaTheme="minorHAnsi" w:hAnsi="GHEA Grapalat" w:cstheme="minorBidi"/>
          <w:sz w:val="18"/>
          <w:szCs w:val="18"/>
        </w:rPr>
      </w:pPr>
    </w:p>
    <w:p w:rsidR="00A21DA8" w:rsidRPr="00B138F3" w:rsidRDefault="00A21DA8" w:rsidP="00A21DA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A21DA8" w:rsidRPr="00B138F3"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A21DA8" w:rsidRPr="00B138F3" w:rsidRDefault="00A21DA8" w:rsidP="00A21DA8">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A21DA8" w:rsidRPr="00B138F3" w:rsidRDefault="00A21DA8" w:rsidP="00A21DA8">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A21DA8" w:rsidRPr="00B138F3"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A21DA8" w:rsidRPr="00B138F3"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A21DA8" w:rsidRPr="00B138F3"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16C37" w:rsidRPr="00C16C37" w:rsidRDefault="00A21DA8" w:rsidP="00C16C3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16C37">
        <w:rPr>
          <w:rFonts w:ascii="GHEA Grapalat" w:eastAsiaTheme="minorHAnsi" w:hAnsi="GHEA Grapalat" w:cstheme="minorBidi"/>
        </w:rPr>
        <w:t xml:space="preserve">3) </w:t>
      </w:r>
      <w:r w:rsidR="00C16C37" w:rsidRPr="00C16C37">
        <w:rPr>
          <w:rFonts w:ascii="GHEA Grapalat" w:eastAsiaTheme="minorHAnsi" w:hAnsi="GHEA Grapalat" w:cstheme="minorBidi"/>
          <w:lang w:val="hy-AM"/>
        </w:rPr>
        <w:t xml:space="preserve">двухсторонне </w:t>
      </w:r>
      <w:r w:rsidR="00C16C37" w:rsidRPr="00C16C37">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C16C37" w:rsidRPr="00C16C37">
        <w:rPr>
          <w:rFonts w:ascii="GHEA Grapalat" w:eastAsiaTheme="minorHAnsi" w:hAnsi="GHEA Grapalat" w:cstheme="minorBidi"/>
          <w:lang w:val="hy-AM"/>
        </w:rPr>
        <w:t xml:space="preserve"> </w:t>
      </w:r>
      <w:r w:rsidR="00C16C37" w:rsidRPr="00C16C37">
        <w:rPr>
          <w:rFonts w:ascii="GHEA Grapalat" w:eastAsiaTheme="minorHAnsi" w:hAnsi="GHEA Grapalat" w:cstheme="minorBidi"/>
        </w:rPr>
        <w:t>(</w:t>
      </w:r>
      <w:r w:rsidR="00C16C37" w:rsidRPr="00C16C37">
        <w:rPr>
          <w:rFonts w:ascii="GHEA Grapalat" w:eastAsiaTheme="minorHAnsi" w:hAnsi="GHEA Grapalat" w:cstheme="minorBidi"/>
          <w:lang w:val="hy-AM"/>
        </w:rPr>
        <w:t>их</w:t>
      </w:r>
      <w:r w:rsidR="00C16C37" w:rsidRPr="00C16C37">
        <w:rPr>
          <w:rFonts w:ascii="GHEA Grapalat" w:eastAsiaTheme="minorHAnsi" w:hAnsi="GHEA Grapalat" w:cstheme="minorBidi"/>
        </w:rPr>
        <w:t>) копии.</w:t>
      </w:r>
    </w:p>
    <w:p w:rsidR="00A21DA8" w:rsidRPr="007A724D"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21DA8" w:rsidRPr="00B138F3"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A21DA8" w:rsidRPr="00B138F3"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A21DA8" w:rsidRPr="00B138F3" w:rsidRDefault="00A21DA8" w:rsidP="00A21DA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A21DA8" w:rsidRPr="00B138F3" w:rsidRDefault="00A21DA8" w:rsidP="00A21DA8">
      <w:pPr>
        <w:pStyle w:val="NormalWeb"/>
        <w:shd w:val="clear" w:color="auto" w:fill="FFFFFF"/>
        <w:spacing w:before="0" w:beforeAutospacing="0" w:after="0" w:afterAutospacing="0"/>
        <w:ind w:firstLine="375"/>
        <w:rPr>
          <w:rFonts w:ascii="GHEA Grapalat" w:eastAsiaTheme="minorHAnsi" w:hAnsi="GHEA Grapalat" w:cstheme="minorBidi"/>
        </w:rPr>
      </w:pPr>
    </w:p>
    <w:p w:rsidR="00A21DA8" w:rsidRPr="00B138F3" w:rsidRDefault="00A21DA8" w:rsidP="00A21DA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21DA8" w:rsidRPr="00B138F3" w:rsidRDefault="00A21DA8" w:rsidP="00A21DA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A21DA8" w:rsidRPr="00B138F3"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21DA8" w:rsidRPr="00B138F3"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21DA8">
      <w:pPr>
        <w:pStyle w:val="NormalWeb"/>
        <w:shd w:val="clear" w:color="auto" w:fill="FFFFFF"/>
        <w:spacing w:before="0" w:beforeAutospacing="0" w:after="0" w:afterAutospacing="0"/>
        <w:ind w:firstLine="375"/>
        <w:jc w:val="both"/>
        <w:rPr>
          <w:rFonts w:ascii="GHEA Grapalat" w:hAnsi="GHEA Grapalat"/>
          <w:sz w:val="20"/>
          <w:szCs w:val="20"/>
        </w:rPr>
      </w:pPr>
    </w:p>
    <w:p w:rsidR="00A21DA8" w:rsidRPr="00B138F3" w:rsidRDefault="00A21DA8" w:rsidP="00A21DA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21DA8" w:rsidRPr="00B138F3" w:rsidRDefault="00A21DA8" w:rsidP="00A21DA8">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21DA8" w:rsidRPr="00B138F3" w:rsidRDefault="00A21DA8" w:rsidP="00A21DA8">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21DA8" w:rsidRPr="00B138F3" w:rsidRDefault="00A21DA8" w:rsidP="00A21DA8">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21DA8" w:rsidRPr="00B138F3" w:rsidRDefault="00A21DA8" w:rsidP="00A21DA8">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A21DA8" w:rsidRPr="00B138F3"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A21DA8" w:rsidRPr="00B138F3"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21DA8" w:rsidRPr="00B138F3" w:rsidRDefault="00A21DA8" w:rsidP="00A21DA8">
      <w:pPr>
        <w:widowControl w:val="0"/>
        <w:spacing w:after="160"/>
        <w:ind w:left="567" w:right="565"/>
        <w:jc w:val="center"/>
        <w:rPr>
          <w:rFonts w:ascii="GHEA Grapalat" w:hAnsi="GHEA Grapalat"/>
          <w:b/>
        </w:rPr>
      </w:pPr>
    </w:p>
    <w:p w:rsidR="007723F7" w:rsidRPr="005F2C25" w:rsidRDefault="007723F7" w:rsidP="00113BE5">
      <w:pPr>
        <w:widowControl w:val="0"/>
        <w:spacing w:after="160"/>
        <w:jc w:val="both"/>
        <w:rPr>
          <w:rFonts w:ascii="GHEA Grapalat" w:hAnsi="GHEA Grapalat"/>
          <w:i/>
          <w:sz w:val="22"/>
          <w:szCs w:val="22"/>
        </w:rPr>
      </w:pPr>
    </w:p>
    <w:p w:rsidR="00A21DA8" w:rsidRDefault="00A21DA8">
      <w:pPr>
        <w:rPr>
          <w:ins w:id="2" w:author="Vardan" w:date="2020-06-03T18:36:00Z"/>
          <w:rFonts w:ascii="GHEA Grapalat" w:hAnsi="GHEA Grapalat"/>
          <w:i/>
          <w:sz w:val="22"/>
          <w:szCs w:val="22"/>
        </w:rPr>
      </w:pPr>
      <w:ins w:id="3" w:author="Vardan" w:date="2020-06-03T18:36:00Z">
        <w:r>
          <w:rPr>
            <w:rFonts w:ascii="GHEA Grapalat" w:hAnsi="GHEA Grapalat"/>
            <w:i/>
            <w:sz w:val="22"/>
            <w:szCs w:val="22"/>
          </w:rPr>
          <w:br w:type="page"/>
        </w:r>
      </w:ins>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C817D4" w:rsidRPr="00CE2360">
        <w:rPr>
          <w:rFonts w:ascii="GHEA Grapalat" w:hAnsi="GHEA Grapalat"/>
          <w:i/>
          <w:sz w:val="24"/>
          <w:szCs w:val="24"/>
        </w:rPr>
        <w:t>АРЗНИ-С</w:t>
      </w:r>
      <w:r w:rsidR="00C817D4" w:rsidRPr="009044F1">
        <w:rPr>
          <w:rFonts w:ascii="GHEA Grapalat" w:hAnsi="GHEA Grapalat"/>
          <w:i/>
          <w:sz w:val="24"/>
          <w:szCs w:val="24"/>
        </w:rPr>
        <w:t>BM</w:t>
      </w:r>
      <w:r w:rsidR="00C817D4">
        <w:rPr>
          <w:rFonts w:ascii="GHEA Grapalat" w:hAnsi="GHEA Grapalat"/>
          <w:i/>
          <w:sz w:val="24"/>
          <w:szCs w:val="24"/>
        </w:rPr>
        <w:t>AShDzB</w:t>
      </w:r>
      <w:r w:rsidR="00C817D4" w:rsidRPr="00CE2360">
        <w:rPr>
          <w:rFonts w:ascii="GHEA Grapalat" w:hAnsi="GHEA Grapalat"/>
          <w:i/>
          <w:sz w:val="24"/>
          <w:szCs w:val="24"/>
        </w:rPr>
        <w:t>-2021</w:t>
      </w:r>
      <w:r w:rsidR="00C817D4" w:rsidRPr="00C96047">
        <w:t xml:space="preserve"> </w:t>
      </w:r>
      <w:r w:rsidR="00C817D4" w:rsidRPr="00CE2360">
        <w:rPr>
          <w:rFonts w:ascii="GHEA Grapalat" w:hAnsi="GHEA Grapalat"/>
          <w:i/>
          <w:sz w:val="24"/>
          <w:szCs w:val="24"/>
        </w:rPr>
        <w:t>/7</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851A6D" w:rsidRPr="00CE3E7A" w:rsidRDefault="00851A6D" w:rsidP="00851A6D">
      <w:pPr>
        <w:pStyle w:val="NormalWeb"/>
        <w:shd w:val="clear" w:color="auto" w:fill="FFFFFF"/>
        <w:ind w:firstLine="374"/>
        <w:contextualSpacing/>
        <w:jc w:val="both"/>
        <w:rPr>
          <w:rFonts w:ascii="GHEA Grapalat" w:eastAsiaTheme="minorHAnsi" w:hAnsi="GHEA Grapalat" w:cstheme="minorBidi"/>
        </w:rPr>
      </w:pPr>
      <w:r w:rsidRPr="00CE3E7A">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851A6D" w:rsidRPr="00CE3E7A" w:rsidRDefault="00851A6D" w:rsidP="00851A6D">
      <w:pPr>
        <w:pStyle w:val="NormalWeb"/>
        <w:shd w:val="clear" w:color="auto" w:fill="FFFFFF"/>
        <w:ind w:firstLine="374"/>
        <w:contextualSpacing/>
        <w:jc w:val="both"/>
        <w:rPr>
          <w:rFonts w:ascii="GHEA Grapalat" w:eastAsiaTheme="minorHAnsi" w:hAnsi="GHEA Grapalat" w:cstheme="minorBidi"/>
        </w:rPr>
      </w:pPr>
      <w:r w:rsidRPr="00CE3E7A">
        <w:rPr>
          <w:rFonts w:ascii="GHEA Grapalat" w:eastAsiaTheme="minorHAnsi" w:hAnsi="GHEA Grapalat" w:cstheme="minorBidi"/>
          <w:sz w:val="18"/>
          <w:szCs w:val="18"/>
        </w:rPr>
        <w:t>номер заключаемого договара</w:t>
      </w:r>
    </w:p>
    <w:p w:rsidR="00851A6D" w:rsidRPr="00CE3E7A" w:rsidRDefault="00851A6D" w:rsidP="00851A6D">
      <w:pPr>
        <w:pStyle w:val="NormalWeb"/>
        <w:shd w:val="clear" w:color="auto" w:fill="FFFFFF"/>
        <w:ind w:firstLine="374"/>
        <w:contextualSpacing/>
        <w:jc w:val="both"/>
        <w:rPr>
          <w:rFonts w:ascii="GHEA Grapalat" w:eastAsiaTheme="minorHAnsi" w:hAnsi="GHEA Grapalat" w:cstheme="minorBidi"/>
        </w:rPr>
      </w:pPr>
    </w:p>
    <w:p w:rsidR="00851A6D" w:rsidRPr="00CE3E7A" w:rsidRDefault="00851A6D" w:rsidP="00851A6D">
      <w:pPr>
        <w:pStyle w:val="NormalWeb"/>
        <w:shd w:val="clear" w:color="auto" w:fill="FFFFFF"/>
        <w:contextualSpacing/>
        <w:jc w:val="both"/>
        <w:rPr>
          <w:rFonts w:ascii="GHEA Grapalat" w:eastAsiaTheme="minorHAnsi" w:hAnsi="GHEA Grapalat" w:cstheme="minorBidi"/>
          <w:lang w:val="hy-AM"/>
        </w:rPr>
      </w:pPr>
      <w:r w:rsidRPr="00CE3E7A">
        <w:rPr>
          <w:rFonts w:ascii="GHEA Grapalat" w:eastAsiaTheme="minorHAnsi" w:hAnsi="GHEA Grapalat" w:cstheme="minorBidi"/>
        </w:rPr>
        <w:t xml:space="preserve">и  действует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в</w:t>
      </w:r>
      <w:r w:rsidRPr="00CE3E7A">
        <w:rPr>
          <w:rFonts w:ascii="GHEA Grapalat" w:hAnsi="GHEA Grapalat"/>
        </w:rPr>
        <w:t>ключительно</w:t>
      </w:r>
      <w:r w:rsidRPr="00CE3E7A">
        <w:rPr>
          <w:rFonts w:ascii="GHEA Grapalat" w:eastAsiaTheme="minorHAnsi" w:hAnsi="GHEA Grapalat" w:cstheme="minorBidi"/>
        </w:rPr>
        <w:t xml:space="preserve">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до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девяностого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рабочего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дня</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следующего за днем </w:t>
      </w:r>
    </w:p>
    <w:p w:rsidR="00851A6D" w:rsidRPr="00CE3E7A" w:rsidRDefault="00851A6D" w:rsidP="00851A6D">
      <w:pPr>
        <w:pStyle w:val="NormalWeb"/>
        <w:shd w:val="clear" w:color="auto" w:fill="FFFFFF"/>
        <w:contextualSpacing/>
        <w:jc w:val="both"/>
        <w:rPr>
          <w:rFonts w:ascii="GHEA Grapalat" w:eastAsiaTheme="minorHAnsi" w:hAnsi="GHEA Grapalat" w:cstheme="minorBidi"/>
          <w:sz w:val="18"/>
          <w:szCs w:val="18"/>
          <w:lang w:val="hy-AM"/>
        </w:rPr>
      </w:pPr>
    </w:p>
    <w:p w:rsidR="00851A6D" w:rsidRPr="00CE3E7A" w:rsidRDefault="00851A6D" w:rsidP="00851A6D">
      <w:pPr>
        <w:pStyle w:val="NormalWeb"/>
        <w:shd w:val="clear" w:color="auto" w:fill="FFFFFF"/>
        <w:contextualSpacing/>
        <w:jc w:val="center"/>
        <w:rPr>
          <w:rFonts w:eastAsiaTheme="minorHAnsi" w:cstheme="minorBidi"/>
        </w:rPr>
      </w:pPr>
      <w:r w:rsidRPr="00CE3E7A">
        <w:rPr>
          <w:rFonts w:ascii="GHEA Grapalat" w:eastAsiaTheme="minorHAnsi" w:hAnsi="GHEA Grapalat" w:cstheme="minorBidi"/>
          <w:lang w:val="hy-AM"/>
        </w:rPr>
        <w:t>--------------------------------------------------------</w:t>
      </w:r>
      <w:r w:rsidRPr="00CE3E7A">
        <w:rPr>
          <w:rFonts w:ascii="GHEA Grapalat" w:eastAsiaTheme="minorHAnsi" w:hAnsi="GHEA Grapalat" w:cstheme="minorBidi"/>
        </w:rPr>
        <w:t>------------------</w:t>
      </w:r>
      <w:r w:rsidRPr="00CE3E7A">
        <w:rPr>
          <w:rFonts w:ascii="GHEA Grapalat" w:eastAsiaTheme="minorHAnsi" w:hAnsi="GHEA Grapalat" w:cstheme="minorBidi"/>
          <w:lang w:val="hy-AM"/>
        </w:rPr>
        <w:t>----------------------</w:t>
      </w:r>
      <w:r w:rsidRPr="00CE3E7A">
        <w:rPr>
          <w:rFonts w:eastAsiaTheme="minorHAnsi" w:cstheme="minorBidi"/>
        </w:rPr>
        <w:t xml:space="preserve"> </w:t>
      </w:r>
      <w:r w:rsidRPr="00CE3E7A">
        <w:rPr>
          <w:rFonts w:eastAsiaTheme="minorHAnsi" w:cstheme="minorBidi"/>
          <w:lang w:val="hy-AM"/>
        </w:rPr>
        <w:t>.</w:t>
      </w:r>
      <w:r w:rsidRPr="00CE3E7A">
        <w:rPr>
          <w:rFonts w:eastAsiaTheme="minorHAnsi" w:cstheme="minorBidi"/>
        </w:rPr>
        <w:t xml:space="preserve">                    </w:t>
      </w:r>
      <w:r w:rsidRPr="00CE3E7A">
        <w:rPr>
          <w:rFonts w:ascii="GHEA Grapalat" w:hAnsi="GHEA Grapalat"/>
          <w:sz w:val="16"/>
          <w:szCs w:val="16"/>
        </w:rPr>
        <w:t>крайний   срок</w:t>
      </w:r>
      <w:r w:rsidRPr="00CE3E7A">
        <w:rPr>
          <w:rFonts w:ascii="GHEA Grapalat" w:eastAsiaTheme="minorHAnsi" w:hAnsi="GHEA Grapalat" w:cstheme="minorBidi"/>
          <w:sz w:val="16"/>
          <w:szCs w:val="16"/>
        </w:rPr>
        <w:t xml:space="preserve"> выполнения работ</w:t>
      </w:r>
      <w:r w:rsidRPr="00CE3E7A">
        <w:rPr>
          <w:rFonts w:ascii="GHEA Grapalat" w:hAnsi="GHEA Grapalat"/>
          <w:sz w:val="16"/>
          <w:szCs w:val="16"/>
        </w:rPr>
        <w:t>, предусмотренный заключаемым договором, включая гарантийный срок</w:t>
      </w:r>
    </w:p>
    <w:p w:rsidR="00851A6D" w:rsidRPr="00CE3E7A" w:rsidRDefault="00851A6D" w:rsidP="00851A6D">
      <w:pPr>
        <w:pStyle w:val="NormalWeb"/>
        <w:shd w:val="clear" w:color="auto" w:fill="FFFFFF"/>
        <w:contextualSpacing/>
        <w:jc w:val="both"/>
        <w:rPr>
          <w:rFonts w:ascii="GHEA Grapalat" w:eastAsiaTheme="minorHAnsi" w:hAnsi="GHEA Grapalat" w:cstheme="minorBidi"/>
        </w:rPr>
      </w:pPr>
      <w:r w:rsidRPr="00CE3E7A">
        <w:rPr>
          <w:rFonts w:ascii="GHEA Grapalat" w:eastAsiaTheme="minorHAnsi" w:hAnsi="GHEA Grapalat" w:cstheme="minorBidi"/>
        </w:rPr>
        <w:t>В день предоставления гарантии лицо выдающее гарантию с официального адреса</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электронной почты высылает воспроизведенный (отсканированный) с </w:t>
      </w:r>
      <w:r w:rsidRPr="00CE3E7A">
        <w:rPr>
          <w:rFonts w:ascii="GHEA Grapalat" w:eastAsiaTheme="minorHAnsi" w:hAnsi="GHEA Grapalat" w:cstheme="minorBidi"/>
        </w:rPr>
        <w:lastRenderedPageBreak/>
        <w:t xml:space="preserve">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 </w:t>
      </w:r>
    </w:p>
    <w:p w:rsidR="005B56BF" w:rsidRPr="00DC2360" w:rsidRDefault="005B56BF" w:rsidP="005B56BF">
      <w:pPr>
        <w:pStyle w:val="NormalWeb"/>
        <w:shd w:val="clear" w:color="auto" w:fill="FFFFFF"/>
        <w:contextualSpacing/>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EF456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r w:rsidR="00EF4569" w:rsidRPr="00EF4569">
        <w:rPr>
          <w:rFonts w:ascii="GHEA Grapalat" w:eastAsiaTheme="minorHAnsi" w:hAnsi="GHEA Grapalat" w:cstheme="minorBidi"/>
        </w:rPr>
        <w:t>;</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D24392" w:rsidRPr="005F2C25" w:rsidRDefault="00D24392" w:rsidP="000A214C">
      <w:pPr>
        <w:widowControl w:val="0"/>
        <w:spacing w:after="160"/>
        <w:jc w:val="right"/>
        <w:rPr>
          <w:rFonts w:ascii="GHEA Grapalat" w:hAnsi="GHEA Grapalat"/>
          <w:i/>
        </w:rPr>
      </w:pPr>
    </w:p>
    <w:p w:rsidR="007D0798" w:rsidRPr="00742B79" w:rsidRDefault="007D0798" w:rsidP="007D0798">
      <w:pPr>
        <w:widowControl w:val="0"/>
        <w:spacing w:after="160"/>
        <w:ind w:firstLine="567"/>
        <w:jc w:val="right"/>
        <w:rPr>
          <w:rFonts w:ascii="GHEA Grapalat" w:hAnsi="GHEA Grapalat" w:cs="Arial"/>
          <w:b/>
          <w:lang w:val="hy-AM"/>
        </w:rPr>
      </w:pPr>
      <w:r w:rsidRPr="00742B79">
        <w:rPr>
          <w:rFonts w:ascii="GHEA Grapalat" w:hAnsi="GHEA Grapalat"/>
          <w:b/>
        </w:rPr>
        <w:t>Приложение № 5</w:t>
      </w:r>
      <w:r w:rsidRPr="00742B79">
        <w:rPr>
          <w:rFonts w:ascii="GHEA Grapalat" w:hAnsi="GHEA Grapalat"/>
          <w:b/>
          <w:lang w:val="hy-AM"/>
        </w:rPr>
        <w:t>.2</w:t>
      </w:r>
    </w:p>
    <w:p w:rsidR="007D0798" w:rsidRPr="00742B79" w:rsidRDefault="007D0798" w:rsidP="007D0798">
      <w:pPr>
        <w:pStyle w:val="BodyTextIndent3"/>
        <w:widowControl w:val="0"/>
        <w:spacing w:after="160" w:line="240" w:lineRule="auto"/>
        <w:jc w:val="right"/>
        <w:rPr>
          <w:rFonts w:ascii="GHEA Grapalat" w:hAnsi="GHEA Grapalat" w:cs="Arial"/>
          <w:b/>
          <w:sz w:val="24"/>
          <w:szCs w:val="24"/>
        </w:rPr>
      </w:pPr>
      <w:r w:rsidRPr="00742B79">
        <w:rPr>
          <w:rFonts w:ascii="GHEA Grapalat" w:hAnsi="GHEA Grapalat"/>
          <w:b/>
          <w:sz w:val="24"/>
          <w:szCs w:val="24"/>
        </w:rPr>
        <w:t xml:space="preserve">к Приглашению под кодом </w:t>
      </w:r>
      <w:r w:rsidR="00C817D4" w:rsidRPr="00CE2360">
        <w:rPr>
          <w:rFonts w:ascii="GHEA Grapalat" w:hAnsi="GHEA Grapalat"/>
          <w:i/>
          <w:sz w:val="24"/>
          <w:szCs w:val="24"/>
        </w:rPr>
        <w:t>АРЗНИ-С</w:t>
      </w:r>
      <w:r w:rsidR="00C817D4" w:rsidRPr="009044F1">
        <w:rPr>
          <w:rFonts w:ascii="GHEA Grapalat" w:hAnsi="GHEA Grapalat"/>
          <w:i/>
          <w:sz w:val="24"/>
          <w:szCs w:val="24"/>
        </w:rPr>
        <w:t>BM</w:t>
      </w:r>
      <w:r w:rsidR="00C817D4">
        <w:rPr>
          <w:rFonts w:ascii="GHEA Grapalat" w:hAnsi="GHEA Grapalat"/>
          <w:i/>
          <w:sz w:val="24"/>
          <w:szCs w:val="24"/>
        </w:rPr>
        <w:t>AShDzB</w:t>
      </w:r>
      <w:r w:rsidR="00C817D4" w:rsidRPr="00CE2360">
        <w:rPr>
          <w:rFonts w:ascii="GHEA Grapalat" w:hAnsi="GHEA Grapalat"/>
          <w:i/>
          <w:sz w:val="24"/>
          <w:szCs w:val="24"/>
        </w:rPr>
        <w:t>-2021</w:t>
      </w:r>
      <w:r w:rsidR="00C817D4" w:rsidRPr="00C96047">
        <w:t xml:space="preserve"> </w:t>
      </w:r>
      <w:r w:rsidR="00C817D4" w:rsidRPr="00CE2360">
        <w:rPr>
          <w:rFonts w:ascii="GHEA Grapalat" w:hAnsi="GHEA Grapalat"/>
          <w:i/>
          <w:sz w:val="24"/>
          <w:szCs w:val="24"/>
        </w:rPr>
        <w:t>/7</w:t>
      </w:r>
    </w:p>
    <w:p w:rsidR="007D0798" w:rsidRPr="00742B79" w:rsidRDefault="007D0798" w:rsidP="007D0798">
      <w:pPr>
        <w:widowControl w:val="0"/>
        <w:spacing w:after="160"/>
        <w:ind w:left="567" w:right="565"/>
        <w:jc w:val="center"/>
        <w:rPr>
          <w:rFonts w:ascii="GHEA Grapalat" w:hAnsi="GHEA Grapalat"/>
          <w:b/>
        </w:rPr>
      </w:pPr>
    </w:p>
    <w:p w:rsidR="007D0798" w:rsidRPr="00742B79" w:rsidRDefault="007D0798" w:rsidP="007D0798">
      <w:pPr>
        <w:pStyle w:val="BodyTextIndent3"/>
        <w:widowControl w:val="0"/>
        <w:spacing w:after="160" w:line="240" w:lineRule="auto"/>
        <w:jc w:val="center"/>
        <w:rPr>
          <w:rFonts w:ascii="GHEA Grapalat" w:hAnsi="GHEA Grapalat"/>
          <w:sz w:val="24"/>
          <w:szCs w:val="24"/>
          <w:lang w:val="hy-AM"/>
        </w:rPr>
      </w:pPr>
      <w:r w:rsidRPr="00742B79">
        <w:rPr>
          <w:rFonts w:ascii="GHEA Grapalat" w:hAnsi="GHEA Grapalat"/>
          <w:sz w:val="24"/>
          <w:szCs w:val="24"/>
        </w:rPr>
        <w:t xml:space="preserve">ГАРАНТИЯ </w:t>
      </w:r>
      <w:r w:rsidRPr="00742B79">
        <w:rPr>
          <w:rFonts w:ascii="GHEA Grapalat" w:hAnsi="GHEA Grapalat"/>
          <w:sz w:val="24"/>
          <w:szCs w:val="24"/>
          <w:lang w:val="en-US"/>
        </w:rPr>
        <w:t>N</w:t>
      </w:r>
      <w:r w:rsidRPr="00742B79">
        <w:rPr>
          <w:rFonts w:ascii="GHEA Grapalat" w:hAnsi="GHEA Grapalat"/>
          <w:sz w:val="24"/>
          <w:szCs w:val="24"/>
          <w:lang w:val="hy-AM"/>
        </w:rPr>
        <w:t>________</w:t>
      </w:r>
    </w:p>
    <w:p w:rsidR="007D0798" w:rsidRPr="00742B79" w:rsidRDefault="007D0798" w:rsidP="007D0798">
      <w:pPr>
        <w:widowControl w:val="0"/>
        <w:spacing w:after="160"/>
        <w:ind w:left="567" w:right="565"/>
        <w:jc w:val="center"/>
        <w:rPr>
          <w:rFonts w:ascii="GHEA Grapalat" w:hAnsi="GHEA Grapalat"/>
          <w:b/>
        </w:rPr>
      </w:pPr>
      <w:r w:rsidRPr="00742B79">
        <w:rPr>
          <w:rFonts w:ascii="GHEA Grapalat" w:hAnsi="GHEA Grapalat"/>
          <w:b/>
        </w:rPr>
        <w:t>(обеспечение предоплаты)</w:t>
      </w:r>
    </w:p>
    <w:p w:rsidR="007D0798" w:rsidRPr="00742B79" w:rsidRDefault="007D0798" w:rsidP="007D0798">
      <w:pPr>
        <w:widowControl w:val="0"/>
        <w:spacing w:after="160"/>
        <w:ind w:left="567" w:right="565"/>
        <w:jc w:val="center"/>
        <w:rPr>
          <w:rFonts w:ascii="GHEA Grapalat" w:hAnsi="GHEA Grapalat"/>
          <w:b/>
        </w:rPr>
      </w:pPr>
    </w:p>
    <w:p w:rsidR="007D0798" w:rsidRPr="00742B79" w:rsidRDefault="007D0798" w:rsidP="007D0798">
      <w:pPr>
        <w:pStyle w:val="NormalWeb"/>
        <w:shd w:val="clear" w:color="auto" w:fill="FFFFFF"/>
        <w:spacing w:before="0" w:beforeAutospacing="0" w:after="0" w:afterAutospacing="0"/>
        <w:jc w:val="both"/>
        <w:rPr>
          <w:rStyle w:val="Strong"/>
          <w:rFonts w:ascii="GHEA Grapalat" w:eastAsiaTheme="minorHAnsi" w:hAnsi="GHEA Grapalat" w:cstheme="minorBidi"/>
          <w:b w:val="0"/>
          <w:bCs w:val="0"/>
        </w:rPr>
      </w:pPr>
      <w:r w:rsidRPr="00742B79">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42B79">
        <w:rPr>
          <w:rFonts w:eastAsiaTheme="minorHAnsi" w:cstheme="minorBidi"/>
        </w:rPr>
        <w:t>N</w:t>
      </w:r>
      <w:r w:rsidRPr="00742B79">
        <w:rPr>
          <w:rFonts w:eastAsiaTheme="minorHAnsi" w:cstheme="minorBidi"/>
          <w:lang w:val="hy-AM"/>
        </w:rPr>
        <w:t xml:space="preserve">  </w:t>
      </w:r>
      <w:r w:rsidRPr="00742B79">
        <w:rPr>
          <w:rStyle w:val="Strong"/>
          <w:rFonts w:ascii="GHEA Grapalat" w:hAnsi="GHEA Grapalat"/>
          <w:sz w:val="20"/>
          <w:szCs w:val="20"/>
          <w:u w:val="single"/>
          <w:lang w:val="hy-AM"/>
        </w:rPr>
        <w:tab/>
      </w:r>
      <w:r w:rsidRPr="00742B79">
        <w:rPr>
          <w:rStyle w:val="Strong"/>
          <w:rFonts w:ascii="GHEA Grapalat" w:hAnsi="GHEA Grapalat"/>
          <w:sz w:val="20"/>
          <w:szCs w:val="20"/>
          <w:u w:val="single"/>
        </w:rPr>
        <w:t>___________</w:t>
      </w:r>
      <w:r w:rsidRPr="00742B79">
        <w:rPr>
          <w:rFonts w:ascii="GHEA Grapalat" w:eastAsiaTheme="minorHAnsi" w:hAnsi="GHEA Grapalat" w:cstheme="minorBidi"/>
        </w:rPr>
        <w:t>заключаемым между</w:t>
      </w:r>
    </w:p>
    <w:p w:rsidR="007D0798" w:rsidRPr="00742B79" w:rsidRDefault="007D0798" w:rsidP="007D0798">
      <w:pPr>
        <w:pStyle w:val="NormalWeb"/>
        <w:shd w:val="clear" w:color="auto" w:fill="FFFFFF"/>
        <w:spacing w:before="0" w:beforeAutospacing="0" w:after="0" w:afterAutospacing="0"/>
        <w:jc w:val="both"/>
        <w:rPr>
          <w:rFonts w:ascii="GHEA Grapalat" w:eastAsiaTheme="minorHAnsi" w:hAnsi="GHEA Grapalat" w:cstheme="minorBidi"/>
        </w:rPr>
      </w:pPr>
      <w:r w:rsidRPr="00742B79">
        <w:rPr>
          <w:rStyle w:val="Strong"/>
          <w:rFonts w:ascii="GHEA Grapalat" w:hAnsi="GHEA Grapalat"/>
          <w:sz w:val="20"/>
          <w:szCs w:val="20"/>
        </w:rPr>
        <w:t xml:space="preserve">                                                    </w:t>
      </w:r>
      <w:r w:rsidRPr="00742B79">
        <w:rPr>
          <w:rStyle w:val="Strong"/>
          <w:rFonts w:ascii="GHEA Grapalat" w:hAnsi="GHEA Grapalat"/>
          <w:b w:val="0"/>
          <w:sz w:val="20"/>
          <w:szCs w:val="20"/>
        </w:rPr>
        <w:t xml:space="preserve">   </w:t>
      </w:r>
      <w:r w:rsidRPr="00742B79">
        <w:rPr>
          <w:rStyle w:val="Strong"/>
          <w:rFonts w:ascii="GHEA Grapalat" w:hAnsi="GHEA Grapalat"/>
          <w:b w:val="0"/>
          <w:sz w:val="20"/>
          <w:szCs w:val="20"/>
          <w:lang w:val="hy-AM"/>
        </w:rPr>
        <w:tab/>
      </w:r>
      <w:r w:rsidRPr="00742B79">
        <w:rPr>
          <w:rStyle w:val="Strong"/>
          <w:rFonts w:ascii="GHEA Grapalat" w:hAnsi="GHEA Grapalat"/>
          <w:b w:val="0"/>
          <w:sz w:val="20"/>
          <w:szCs w:val="20"/>
          <w:lang w:val="hy-AM"/>
        </w:rPr>
        <w:tab/>
      </w:r>
      <w:r w:rsidRPr="00742B79">
        <w:rPr>
          <w:rStyle w:val="Strong"/>
          <w:rFonts w:ascii="GHEA Grapalat" w:hAnsi="GHEA Grapalat"/>
          <w:b w:val="0"/>
          <w:sz w:val="20"/>
          <w:szCs w:val="20"/>
        </w:rPr>
        <w:t xml:space="preserve">           </w:t>
      </w:r>
      <w:r w:rsidRPr="00742B79">
        <w:rPr>
          <w:rStyle w:val="Strong"/>
          <w:rFonts w:ascii="GHEA Grapalat" w:hAnsi="GHEA Grapalat"/>
          <w:b w:val="0"/>
          <w:sz w:val="16"/>
          <w:szCs w:val="16"/>
        </w:rPr>
        <w:t>номер заключаемого договора</w:t>
      </w:r>
      <w:r w:rsidRPr="00742B79">
        <w:rPr>
          <w:rFonts w:ascii="GHEA Grapalat" w:eastAsiaTheme="minorHAnsi" w:hAnsi="GHEA Grapalat" w:cstheme="minorBidi"/>
        </w:rPr>
        <w:t xml:space="preserve"> </w:t>
      </w:r>
    </w:p>
    <w:p w:rsidR="007D0798" w:rsidRPr="00742B79" w:rsidRDefault="007D0798" w:rsidP="007D0798">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742B79">
        <w:rPr>
          <w:rFonts w:ascii="GHEA Grapalat" w:hAnsi="GHEA Grapalat"/>
          <w:sz w:val="20"/>
          <w:szCs w:val="20"/>
          <w:u w:val="single"/>
        </w:rPr>
        <w:t>______________________</w:t>
      </w:r>
      <w:r w:rsidRPr="00742B79">
        <w:rPr>
          <w:rFonts w:ascii="GHEA Grapalat" w:hAnsi="GHEA Grapalat"/>
          <w:sz w:val="20"/>
          <w:szCs w:val="20"/>
          <w:lang w:val="hy-AM"/>
        </w:rPr>
        <w:t xml:space="preserve"> </w:t>
      </w:r>
      <w:r w:rsidRPr="00742B79">
        <w:rPr>
          <w:rFonts w:ascii="GHEA Grapalat" w:eastAsiaTheme="minorHAnsi" w:hAnsi="GHEA Grapalat" w:cstheme="minorBidi"/>
        </w:rPr>
        <w:t xml:space="preserve">   (далее-бенефициар)   и</w:t>
      </w:r>
      <w:r w:rsidRPr="00742B79">
        <w:rPr>
          <w:rStyle w:val="Strong"/>
          <w:rFonts w:ascii="GHEA Grapalat" w:hAnsi="GHEA Grapalat"/>
          <w:b w:val="0"/>
          <w:sz w:val="20"/>
          <w:szCs w:val="20"/>
        </w:rPr>
        <w:t xml:space="preserve">   </w:t>
      </w:r>
      <w:r w:rsidRPr="00742B79">
        <w:rPr>
          <w:rStyle w:val="Strong"/>
          <w:rFonts w:ascii="GHEA Grapalat" w:hAnsi="GHEA Grapalat"/>
          <w:b w:val="0"/>
          <w:sz w:val="20"/>
          <w:szCs w:val="20"/>
          <w:u w:val="single"/>
          <w:lang w:val="hy-AM"/>
        </w:rPr>
        <w:tab/>
      </w:r>
      <w:r w:rsidRPr="00742B79">
        <w:rPr>
          <w:rStyle w:val="Strong"/>
          <w:rFonts w:ascii="GHEA Grapalat" w:hAnsi="GHEA Grapalat"/>
          <w:b w:val="0"/>
          <w:sz w:val="20"/>
          <w:szCs w:val="20"/>
          <w:u w:val="single"/>
          <w:lang w:val="hy-AM"/>
        </w:rPr>
        <w:tab/>
      </w:r>
      <w:r w:rsidRPr="00742B79">
        <w:rPr>
          <w:rStyle w:val="Strong"/>
          <w:rFonts w:ascii="GHEA Grapalat" w:hAnsi="GHEA Grapalat"/>
          <w:b w:val="0"/>
          <w:sz w:val="20"/>
          <w:szCs w:val="20"/>
          <w:u w:val="single"/>
          <w:lang w:val="hy-AM"/>
        </w:rPr>
        <w:tab/>
      </w:r>
      <w:r w:rsidRPr="00742B79">
        <w:rPr>
          <w:rStyle w:val="Strong"/>
          <w:rFonts w:ascii="GHEA Grapalat" w:hAnsi="GHEA Grapalat"/>
          <w:b w:val="0"/>
          <w:sz w:val="20"/>
          <w:szCs w:val="20"/>
          <w:u w:val="single"/>
          <w:lang w:val="hy-AM"/>
        </w:rPr>
        <w:tab/>
      </w:r>
      <w:r w:rsidRPr="00742B79">
        <w:rPr>
          <w:rFonts w:eastAsiaTheme="minorHAnsi" w:cstheme="minorBidi"/>
        </w:rPr>
        <w:t xml:space="preserve">    </w:t>
      </w:r>
    </w:p>
    <w:p w:rsidR="007D0798" w:rsidRPr="00742B79" w:rsidRDefault="007D0798" w:rsidP="007D0798">
      <w:pPr>
        <w:pStyle w:val="NormalWeb"/>
        <w:shd w:val="clear" w:color="auto" w:fill="FFFFFF"/>
        <w:spacing w:before="0" w:beforeAutospacing="0" w:after="0" w:afterAutospacing="0"/>
        <w:ind w:left="-142"/>
        <w:rPr>
          <w:rStyle w:val="Strong"/>
          <w:rFonts w:ascii="GHEA Grapalat" w:hAnsi="GHEA Grapalat"/>
          <w:b w:val="0"/>
          <w:sz w:val="16"/>
          <w:szCs w:val="16"/>
        </w:rPr>
      </w:pPr>
      <w:r w:rsidRPr="00742B79">
        <w:rPr>
          <w:rStyle w:val="Strong"/>
          <w:rFonts w:ascii="GHEA Grapalat" w:hAnsi="GHEA Grapalat"/>
          <w:b w:val="0"/>
          <w:sz w:val="18"/>
          <w:szCs w:val="18"/>
        </w:rPr>
        <w:t xml:space="preserve"> </w:t>
      </w:r>
      <w:r w:rsidRPr="00742B79">
        <w:rPr>
          <w:rStyle w:val="Strong"/>
          <w:rFonts w:ascii="GHEA Grapalat" w:hAnsi="GHEA Grapalat"/>
          <w:b w:val="0"/>
          <w:sz w:val="16"/>
          <w:szCs w:val="16"/>
        </w:rPr>
        <w:t>наименование заказчика                                                                  наименование отобранного участника</w:t>
      </w:r>
    </w:p>
    <w:p w:rsidR="007D0798" w:rsidRPr="00742B79" w:rsidRDefault="007D0798" w:rsidP="007D0798">
      <w:pPr>
        <w:pStyle w:val="NormalWeb"/>
        <w:shd w:val="clear" w:color="auto" w:fill="FFFFFF"/>
        <w:spacing w:before="0" w:beforeAutospacing="0" w:after="0" w:afterAutospacing="0"/>
        <w:ind w:left="-142"/>
        <w:rPr>
          <w:rFonts w:cs="Sylfaen"/>
          <w:sz w:val="16"/>
          <w:szCs w:val="16"/>
          <w:vertAlign w:val="superscript"/>
          <w:lang w:val="hy-AM"/>
        </w:rPr>
      </w:pPr>
      <w:r w:rsidRPr="00742B79">
        <w:rPr>
          <w:rStyle w:val="Strong"/>
          <w:rFonts w:ascii="GHEA Grapalat" w:hAnsi="GHEA Grapalat"/>
          <w:b w:val="0"/>
          <w:sz w:val="16"/>
          <w:szCs w:val="16"/>
        </w:rPr>
        <w:t xml:space="preserve">                                                                </w:t>
      </w:r>
      <w:r w:rsidRPr="00742B79">
        <w:rPr>
          <w:rStyle w:val="Strong"/>
          <w:rFonts w:ascii="GHEA Grapalat" w:hAnsi="GHEA Grapalat"/>
          <w:b w:val="0"/>
          <w:sz w:val="16"/>
          <w:szCs w:val="16"/>
          <w:lang w:val="hy-AM"/>
        </w:rPr>
        <w:tab/>
      </w:r>
    </w:p>
    <w:p w:rsidR="007D0798" w:rsidRPr="00742B79" w:rsidRDefault="007D0798" w:rsidP="007D0798">
      <w:pPr>
        <w:pStyle w:val="NormalWeb"/>
        <w:shd w:val="clear" w:color="auto" w:fill="FFFFFF"/>
        <w:spacing w:before="0" w:beforeAutospacing="0" w:after="0" w:afterAutospacing="0"/>
        <w:jc w:val="both"/>
        <w:rPr>
          <w:rFonts w:ascii="GHEA Grapalat" w:hAnsi="GHEA Grapalat"/>
          <w:sz w:val="20"/>
          <w:szCs w:val="20"/>
        </w:rPr>
      </w:pPr>
      <w:r w:rsidRPr="00742B79">
        <w:rPr>
          <w:rFonts w:eastAsiaTheme="minorHAnsi" w:cstheme="minorBidi"/>
        </w:rPr>
        <w:t>(</w:t>
      </w:r>
      <w:r w:rsidRPr="00742B79">
        <w:rPr>
          <w:rFonts w:ascii="GHEA Grapalat" w:eastAsiaTheme="minorHAnsi" w:hAnsi="GHEA Grapalat" w:cstheme="minorBidi"/>
        </w:rPr>
        <w:t xml:space="preserve">далее-принципал). </w:t>
      </w:r>
    </w:p>
    <w:p w:rsidR="007D0798" w:rsidRPr="00FC3A49"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color w:val="FF0000"/>
        </w:rPr>
      </w:pPr>
      <w:r w:rsidRPr="00FC3A49">
        <w:rPr>
          <w:rStyle w:val="Strong"/>
          <w:rFonts w:ascii="GHEA Grapalat" w:hAnsi="GHEA Grapalat"/>
          <w:color w:val="FF0000"/>
          <w:sz w:val="20"/>
          <w:szCs w:val="20"/>
          <w:lang w:val="hy-AM"/>
        </w:rPr>
        <w:tab/>
      </w:r>
      <w:r w:rsidRPr="00FC3A49">
        <w:rPr>
          <w:rStyle w:val="Strong"/>
          <w:rFonts w:ascii="GHEA Grapalat" w:hAnsi="GHEA Grapalat"/>
          <w:color w:val="FF0000"/>
          <w:sz w:val="20"/>
          <w:szCs w:val="20"/>
          <w:lang w:val="hy-AM"/>
        </w:rPr>
        <w:tab/>
      </w:r>
      <w:r w:rsidRPr="00FC3A49">
        <w:rPr>
          <w:rFonts w:eastAsiaTheme="minorHAnsi" w:cstheme="minorBidi"/>
          <w:color w:val="FF0000"/>
        </w:rPr>
        <w:t xml:space="preserve"> </w:t>
      </w:r>
    </w:p>
    <w:p w:rsidR="007D0798" w:rsidRPr="00616AAA" w:rsidRDefault="007D0798" w:rsidP="007D0798">
      <w:pPr>
        <w:pStyle w:val="NormalWeb"/>
        <w:shd w:val="clear" w:color="auto" w:fill="FFFFFF"/>
        <w:spacing w:before="0" w:beforeAutospacing="0" w:after="0" w:afterAutospacing="0"/>
        <w:jc w:val="both"/>
        <w:rPr>
          <w:rFonts w:ascii="GHEA Grapalat" w:eastAsiaTheme="minorHAnsi" w:hAnsi="GHEA Grapalat" w:cstheme="minorBidi"/>
          <w:lang w:val="hy-AM"/>
        </w:rPr>
      </w:pPr>
      <w:r w:rsidRPr="00616AAA">
        <w:rPr>
          <w:rFonts w:ascii="GHEA Grapalat" w:eastAsiaTheme="minorHAnsi" w:hAnsi="GHEA Grapalat" w:cstheme="minorBidi"/>
        </w:rPr>
        <w:t xml:space="preserve">  2.  По гарантии </w:t>
      </w:r>
      <w:r w:rsidRPr="00616AAA">
        <w:rPr>
          <w:rFonts w:ascii="GHEA Grapalat" w:eastAsiaTheme="minorHAnsi" w:hAnsi="GHEA Grapalat" w:cstheme="minorBidi"/>
          <w:lang w:val="hy-AM"/>
        </w:rPr>
        <w:t xml:space="preserve">---------------------------------------------------------------------------- </w:t>
      </w:r>
    </w:p>
    <w:p w:rsidR="007D0798" w:rsidRPr="00616AAA" w:rsidRDefault="007D0798" w:rsidP="007D0798">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616AAA">
        <w:rPr>
          <w:rFonts w:ascii="GHEA Grapalat" w:eastAsiaTheme="minorHAnsi" w:hAnsi="GHEA Grapalat" w:cstheme="minorBidi"/>
          <w:sz w:val="18"/>
          <w:szCs w:val="18"/>
        </w:rPr>
        <w:t xml:space="preserve">                                                           наименование банка выдающего гарантию</w:t>
      </w:r>
    </w:p>
    <w:p w:rsidR="007D0798" w:rsidRPr="00616AAA" w:rsidRDefault="007D0798" w:rsidP="007D0798">
      <w:pPr>
        <w:pStyle w:val="NormalWeb"/>
        <w:shd w:val="clear" w:color="auto" w:fill="FFFFFF"/>
        <w:spacing w:before="0" w:beforeAutospacing="0" w:after="0" w:afterAutospacing="0"/>
        <w:jc w:val="both"/>
        <w:rPr>
          <w:rFonts w:ascii="GHEA Grapalat" w:eastAsiaTheme="minorHAnsi" w:hAnsi="GHEA Grapalat" w:cstheme="minorBidi"/>
        </w:rPr>
      </w:pPr>
    </w:p>
    <w:p w:rsidR="007D0798" w:rsidRPr="00616AAA" w:rsidRDefault="007D0798" w:rsidP="007D0798">
      <w:pPr>
        <w:pStyle w:val="NormalWeb"/>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7D0798" w:rsidRPr="00616AAA" w:rsidRDefault="007D0798" w:rsidP="007D0798">
      <w:pPr>
        <w:pStyle w:val="NormalWeb"/>
        <w:shd w:val="clear" w:color="auto" w:fill="FFFFFF"/>
        <w:spacing w:before="0" w:beforeAutospacing="0" w:after="0" w:afterAutospacing="0"/>
        <w:jc w:val="center"/>
        <w:rPr>
          <w:rFonts w:ascii="GHEA Grapalat" w:eastAsiaTheme="minorHAnsi" w:hAnsi="GHEA Grapalat" w:cstheme="minorBidi"/>
        </w:rPr>
      </w:pPr>
      <w:r w:rsidRPr="00616AAA">
        <w:rPr>
          <w:rFonts w:ascii="GHEA Grapalat" w:eastAsiaTheme="minorHAnsi" w:hAnsi="GHEA Grapalat" w:cstheme="minorBidi"/>
          <w:sz w:val="18"/>
          <w:szCs w:val="18"/>
        </w:rPr>
        <w:t xml:space="preserve">                                                       сумма в цифрах и прописью</w:t>
      </w:r>
    </w:p>
    <w:p w:rsidR="007D0798" w:rsidRPr="00616AAA" w:rsidRDefault="007D0798" w:rsidP="007D079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p>
    <w:p w:rsidR="007D0798" w:rsidRPr="00616AAA" w:rsidRDefault="007D0798" w:rsidP="007D0798">
      <w:pPr>
        <w:pStyle w:val="NormalWeb"/>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7D0798" w:rsidRPr="00616AAA" w:rsidRDefault="007D0798" w:rsidP="007D079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r w:rsidRPr="00616AAA">
        <w:rPr>
          <w:rFonts w:ascii="GHEA Grapalat" w:eastAsiaTheme="minorHAnsi" w:hAnsi="GHEA Grapalat" w:cstheme="minorBidi"/>
          <w:sz w:val="18"/>
          <w:szCs w:val="18"/>
        </w:rPr>
        <w:t>расчетный счет</w:t>
      </w:r>
    </w:p>
    <w:p w:rsidR="007D0798" w:rsidRPr="00616AAA" w:rsidRDefault="007D0798" w:rsidP="007D079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616AAA">
        <w:rPr>
          <w:rStyle w:val="Strong"/>
          <w:rFonts w:ascii="GHEA Grapalat" w:hAnsi="GHEA Grapalat"/>
          <w:sz w:val="20"/>
          <w:szCs w:val="20"/>
        </w:rPr>
        <w:t xml:space="preserve">3. </w:t>
      </w:r>
      <w:r w:rsidRPr="00616AAA">
        <w:rPr>
          <w:rFonts w:ascii="GHEA Grapalat" w:eastAsiaTheme="minorHAnsi" w:hAnsi="GHEA Grapalat" w:cstheme="minorBidi"/>
        </w:rPr>
        <w:t>Настоящая гарантия является безотзывной.</w:t>
      </w:r>
    </w:p>
    <w:p w:rsidR="007D0798" w:rsidRPr="00616AAA" w:rsidRDefault="007D0798" w:rsidP="007D079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D0798" w:rsidRPr="00616AAA"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D0798" w:rsidRPr="00C43D00" w:rsidRDefault="007D0798" w:rsidP="007D0798">
      <w:pPr>
        <w:pStyle w:val="NormalWeb"/>
        <w:shd w:val="clear" w:color="auto" w:fill="FFFFFF"/>
        <w:ind w:firstLine="374"/>
        <w:contextualSpacing/>
        <w:jc w:val="both"/>
        <w:rPr>
          <w:rFonts w:ascii="GHEA Grapalat" w:eastAsiaTheme="minorHAnsi" w:hAnsi="GHEA Grapalat" w:cstheme="minorBidi"/>
        </w:rPr>
      </w:pPr>
      <w:r w:rsidRPr="00C43D00">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7D0798" w:rsidRPr="00C43D00" w:rsidRDefault="007D0798" w:rsidP="007D0798">
      <w:pPr>
        <w:pStyle w:val="NormalWeb"/>
        <w:shd w:val="clear" w:color="auto" w:fill="FFFFFF"/>
        <w:ind w:firstLine="374"/>
        <w:contextualSpacing/>
        <w:jc w:val="both"/>
        <w:rPr>
          <w:rFonts w:ascii="GHEA Grapalat" w:eastAsiaTheme="minorHAnsi" w:hAnsi="GHEA Grapalat" w:cstheme="minorBidi"/>
        </w:rPr>
      </w:pPr>
      <w:r w:rsidRPr="00C43D00">
        <w:rPr>
          <w:rFonts w:ascii="GHEA Grapalat" w:eastAsiaTheme="minorHAnsi" w:hAnsi="GHEA Grapalat" w:cstheme="minorBidi"/>
          <w:sz w:val="18"/>
          <w:szCs w:val="18"/>
        </w:rPr>
        <w:t>номер заключаемого договара</w:t>
      </w:r>
    </w:p>
    <w:p w:rsidR="007D0798" w:rsidRPr="00C43D00" w:rsidRDefault="007D0798" w:rsidP="007D0798">
      <w:pPr>
        <w:pStyle w:val="NormalWeb"/>
        <w:shd w:val="clear" w:color="auto" w:fill="FFFFFF"/>
        <w:ind w:firstLine="374"/>
        <w:contextualSpacing/>
        <w:jc w:val="both"/>
        <w:rPr>
          <w:rFonts w:ascii="GHEA Grapalat" w:eastAsiaTheme="minorHAnsi" w:hAnsi="GHEA Grapalat" w:cstheme="minorBidi"/>
        </w:rPr>
      </w:pPr>
    </w:p>
    <w:p w:rsidR="007D0798" w:rsidRPr="00C43D00" w:rsidRDefault="007D0798" w:rsidP="007D0798">
      <w:pPr>
        <w:pStyle w:val="NormalWeb"/>
        <w:shd w:val="clear" w:color="auto" w:fill="FFFFFF"/>
        <w:contextualSpacing/>
        <w:jc w:val="both"/>
        <w:rPr>
          <w:rFonts w:ascii="GHEA Grapalat" w:eastAsiaTheme="minorHAnsi" w:hAnsi="GHEA Grapalat" w:cstheme="minorBidi"/>
          <w:lang w:val="hy-AM"/>
        </w:rPr>
      </w:pPr>
      <w:r w:rsidRPr="00C43D00">
        <w:rPr>
          <w:rFonts w:ascii="GHEA Grapalat" w:eastAsiaTheme="minorHAnsi" w:hAnsi="GHEA Grapalat" w:cstheme="minorBidi"/>
        </w:rPr>
        <w:lastRenderedPageBreak/>
        <w:t xml:space="preserve">и  действует </w:t>
      </w:r>
      <w:r w:rsidRPr="00C43D00">
        <w:rPr>
          <w:rFonts w:ascii="GHEA Grapalat" w:eastAsiaTheme="minorHAnsi" w:hAnsi="GHEA Grapalat" w:cstheme="minorBidi"/>
          <w:lang w:val="hy-AM"/>
        </w:rPr>
        <w:t xml:space="preserve"> </w:t>
      </w:r>
      <w:r w:rsidRPr="00C43D00">
        <w:rPr>
          <w:rFonts w:ascii="GHEA Grapalat" w:eastAsiaTheme="minorHAnsi" w:hAnsi="GHEA Grapalat" w:cstheme="minorBidi"/>
        </w:rPr>
        <w:t>в</w:t>
      </w:r>
      <w:r w:rsidRPr="00C43D00">
        <w:rPr>
          <w:rFonts w:ascii="GHEA Grapalat" w:hAnsi="GHEA Grapalat"/>
        </w:rPr>
        <w:t>ключительно</w:t>
      </w:r>
      <w:r w:rsidRPr="00C43D00">
        <w:rPr>
          <w:rFonts w:ascii="GHEA Grapalat" w:eastAsiaTheme="minorHAnsi" w:hAnsi="GHEA Grapalat" w:cstheme="minorBidi"/>
        </w:rPr>
        <w:t xml:space="preserve"> </w:t>
      </w:r>
      <w:r w:rsidRPr="00C43D00">
        <w:rPr>
          <w:rFonts w:ascii="GHEA Grapalat" w:eastAsiaTheme="minorHAnsi" w:hAnsi="GHEA Grapalat" w:cstheme="minorBidi"/>
          <w:lang w:val="hy-AM"/>
        </w:rPr>
        <w:t xml:space="preserve"> </w:t>
      </w:r>
      <w:r w:rsidRPr="00C43D00">
        <w:rPr>
          <w:rFonts w:ascii="GHEA Grapalat" w:eastAsiaTheme="minorHAnsi" w:hAnsi="GHEA Grapalat" w:cstheme="minorBidi"/>
        </w:rPr>
        <w:t xml:space="preserve">до </w:t>
      </w:r>
      <w:r w:rsidRPr="00C43D00">
        <w:rPr>
          <w:rFonts w:ascii="GHEA Grapalat" w:eastAsiaTheme="minorHAnsi" w:hAnsi="GHEA Grapalat" w:cstheme="minorBidi"/>
          <w:lang w:val="hy-AM"/>
        </w:rPr>
        <w:t xml:space="preserve"> </w:t>
      </w:r>
      <w:r w:rsidRPr="00C43D00">
        <w:rPr>
          <w:rFonts w:ascii="GHEA Grapalat" w:eastAsiaTheme="minorHAnsi" w:hAnsi="GHEA Grapalat" w:cstheme="minorBidi"/>
        </w:rPr>
        <w:t xml:space="preserve">девяностого </w:t>
      </w:r>
      <w:r w:rsidRPr="00C43D00">
        <w:rPr>
          <w:rFonts w:ascii="GHEA Grapalat" w:eastAsiaTheme="minorHAnsi" w:hAnsi="GHEA Grapalat" w:cstheme="minorBidi"/>
          <w:lang w:val="hy-AM"/>
        </w:rPr>
        <w:t xml:space="preserve"> </w:t>
      </w:r>
      <w:r w:rsidRPr="00C43D00">
        <w:rPr>
          <w:rFonts w:ascii="GHEA Grapalat" w:eastAsiaTheme="minorHAnsi" w:hAnsi="GHEA Grapalat" w:cstheme="minorBidi"/>
        </w:rPr>
        <w:t xml:space="preserve">рабочего </w:t>
      </w:r>
      <w:r w:rsidRPr="00C43D00">
        <w:rPr>
          <w:rFonts w:ascii="GHEA Grapalat" w:eastAsiaTheme="minorHAnsi" w:hAnsi="GHEA Grapalat" w:cstheme="minorBidi"/>
          <w:lang w:val="hy-AM"/>
        </w:rPr>
        <w:t xml:space="preserve"> </w:t>
      </w:r>
      <w:r w:rsidRPr="00C43D00">
        <w:rPr>
          <w:rFonts w:ascii="GHEA Grapalat" w:eastAsiaTheme="minorHAnsi" w:hAnsi="GHEA Grapalat" w:cstheme="minorBidi"/>
        </w:rPr>
        <w:t>дня</w:t>
      </w:r>
      <w:r w:rsidRPr="00C43D00">
        <w:rPr>
          <w:rFonts w:ascii="GHEA Grapalat" w:eastAsiaTheme="minorHAnsi" w:hAnsi="GHEA Grapalat" w:cstheme="minorBidi"/>
          <w:lang w:val="hy-AM"/>
        </w:rPr>
        <w:t xml:space="preserve">   </w:t>
      </w:r>
      <w:r w:rsidRPr="00C43D00">
        <w:rPr>
          <w:rFonts w:ascii="GHEA Grapalat" w:eastAsiaTheme="minorHAnsi" w:hAnsi="GHEA Grapalat" w:cstheme="minorBidi"/>
        </w:rPr>
        <w:t xml:space="preserve">следующего за днем </w:t>
      </w:r>
    </w:p>
    <w:p w:rsidR="007D0798" w:rsidRPr="00C43D00" w:rsidRDefault="007D0798" w:rsidP="007D0798">
      <w:pPr>
        <w:pStyle w:val="NormalWeb"/>
        <w:shd w:val="clear" w:color="auto" w:fill="FFFFFF"/>
        <w:contextualSpacing/>
        <w:jc w:val="both"/>
        <w:rPr>
          <w:rFonts w:ascii="GHEA Grapalat" w:eastAsiaTheme="minorHAnsi" w:hAnsi="GHEA Grapalat" w:cstheme="minorBidi"/>
          <w:sz w:val="18"/>
          <w:szCs w:val="18"/>
          <w:lang w:val="hy-AM"/>
        </w:rPr>
      </w:pPr>
    </w:p>
    <w:p w:rsidR="007D0798" w:rsidRPr="00C43D00" w:rsidRDefault="007D0798" w:rsidP="007D0798">
      <w:pPr>
        <w:pStyle w:val="NormalWeb"/>
        <w:shd w:val="clear" w:color="auto" w:fill="FFFFFF"/>
        <w:contextualSpacing/>
        <w:jc w:val="center"/>
        <w:rPr>
          <w:rFonts w:eastAsiaTheme="minorHAnsi" w:cstheme="minorBidi"/>
        </w:rPr>
      </w:pPr>
      <w:r w:rsidRPr="00C43D00">
        <w:rPr>
          <w:rFonts w:ascii="GHEA Grapalat" w:eastAsiaTheme="minorHAnsi" w:hAnsi="GHEA Grapalat" w:cstheme="minorBidi"/>
          <w:lang w:val="hy-AM"/>
        </w:rPr>
        <w:t>--------------------------------------------------------</w:t>
      </w:r>
      <w:r w:rsidRPr="00C43D00">
        <w:rPr>
          <w:rFonts w:ascii="GHEA Grapalat" w:eastAsiaTheme="minorHAnsi" w:hAnsi="GHEA Grapalat" w:cstheme="minorBidi"/>
        </w:rPr>
        <w:t>------------------</w:t>
      </w:r>
      <w:r w:rsidRPr="00C43D00">
        <w:rPr>
          <w:rFonts w:ascii="GHEA Grapalat" w:eastAsiaTheme="minorHAnsi" w:hAnsi="GHEA Grapalat" w:cstheme="minorBidi"/>
          <w:lang w:val="hy-AM"/>
        </w:rPr>
        <w:t>----------------------</w:t>
      </w:r>
      <w:r w:rsidRPr="00C43D00">
        <w:rPr>
          <w:rFonts w:eastAsiaTheme="minorHAnsi" w:cstheme="minorBidi"/>
        </w:rPr>
        <w:t xml:space="preserve"> </w:t>
      </w:r>
      <w:r w:rsidRPr="00C43D00">
        <w:rPr>
          <w:rFonts w:eastAsiaTheme="minorHAnsi" w:cstheme="minorBidi"/>
          <w:lang w:val="hy-AM"/>
        </w:rPr>
        <w:t>.</w:t>
      </w:r>
      <w:r w:rsidRPr="00C43D00">
        <w:rPr>
          <w:rFonts w:eastAsiaTheme="minorHAnsi" w:cstheme="minorBidi"/>
        </w:rPr>
        <w:t xml:space="preserve">                    </w:t>
      </w:r>
      <w:r w:rsidRPr="00C43D00">
        <w:rPr>
          <w:rFonts w:ascii="GHEA Grapalat" w:hAnsi="GHEA Grapalat"/>
          <w:sz w:val="16"/>
          <w:szCs w:val="16"/>
        </w:rPr>
        <w:t xml:space="preserve"> крайний  срок</w:t>
      </w:r>
      <w:r w:rsidRPr="00C43D00">
        <w:rPr>
          <w:rFonts w:ascii="GHEA Grapalat" w:eastAsiaTheme="minorHAnsi" w:hAnsi="GHEA Grapalat" w:cstheme="minorBidi"/>
          <w:sz w:val="16"/>
          <w:szCs w:val="16"/>
        </w:rPr>
        <w:t xml:space="preserve"> выполнения работ</w:t>
      </w:r>
      <w:r w:rsidRPr="00C43D00">
        <w:rPr>
          <w:rFonts w:ascii="GHEA Grapalat" w:hAnsi="GHEA Grapalat"/>
          <w:sz w:val="16"/>
          <w:szCs w:val="16"/>
        </w:rPr>
        <w:t xml:space="preserve">, предусмотренный заключаемым </w:t>
      </w:r>
      <w:r w:rsidR="00E85BF3">
        <w:rPr>
          <w:rFonts w:ascii="GHEA Grapalat" w:hAnsi="GHEA Grapalat"/>
          <w:sz w:val="16"/>
          <w:szCs w:val="16"/>
        </w:rPr>
        <w:t>договором</w:t>
      </w:r>
    </w:p>
    <w:p w:rsidR="007D0798" w:rsidRPr="00C43D00" w:rsidRDefault="007D0798" w:rsidP="007D0798">
      <w:pPr>
        <w:pStyle w:val="NormalWeb"/>
        <w:shd w:val="clear" w:color="auto" w:fill="FFFFFF"/>
        <w:contextualSpacing/>
        <w:jc w:val="center"/>
        <w:rPr>
          <w:rFonts w:eastAsiaTheme="minorHAnsi" w:cstheme="minorBidi"/>
        </w:rPr>
      </w:pPr>
    </w:p>
    <w:p w:rsidR="007D0798" w:rsidRPr="00C43D00" w:rsidRDefault="007D0798" w:rsidP="007D0798">
      <w:pPr>
        <w:pStyle w:val="NormalWeb"/>
        <w:shd w:val="clear" w:color="auto" w:fill="FFFFFF"/>
        <w:contextualSpacing/>
        <w:jc w:val="both"/>
        <w:rPr>
          <w:rFonts w:ascii="GHEA Grapalat" w:eastAsiaTheme="minorHAnsi" w:hAnsi="GHEA Grapalat" w:cstheme="minorBidi"/>
        </w:rPr>
      </w:pPr>
      <w:r w:rsidRPr="00C43D00">
        <w:rPr>
          <w:rFonts w:ascii="GHEA Grapalat" w:eastAsiaTheme="minorHAnsi" w:hAnsi="GHEA Grapalat" w:cstheme="minorBidi"/>
        </w:rPr>
        <w:t>В день предоставления гарантии лицо, выдающее гарантию, с официального адреса</w:t>
      </w:r>
      <w:r w:rsidRPr="00C43D00">
        <w:rPr>
          <w:rFonts w:ascii="GHEA Grapalat" w:eastAsiaTheme="minorHAnsi" w:hAnsi="GHEA Grapalat" w:cstheme="minorBidi"/>
          <w:lang w:val="hy-AM"/>
        </w:rPr>
        <w:t xml:space="preserve"> </w:t>
      </w:r>
      <w:r w:rsidRPr="00C43D00">
        <w:rPr>
          <w:rFonts w:ascii="GHEA Grapalat" w:eastAsiaTheme="minorHAnsi" w:hAnsi="GHEA Grapalat" w:cstheme="minorBidi"/>
        </w:rPr>
        <w:t>электронной почты высылает воспроизведенный (отсканированный) с оригинала настояшей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7D0798" w:rsidRPr="00B138F3" w:rsidRDefault="007D0798" w:rsidP="007D0798">
      <w:pPr>
        <w:pStyle w:val="NormalWeb"/>
        <w:shd w:val="clear" w:color="auto" w:fill="FFFFFF"/>
        <w:contextualSpacing/>
        <w:jc w:val="both"/>
        <w:rPr>
          <w:rStyle w:val="Strong"/>
          <w:rFonts w:ascii="GHEA Grapalat" w:hAnsi="GHEA Grapalat"/>
          <w:b w:val="0"/>
          <w:bCs w:val="0"/>
          <w:sz w:val="20"/>
          <w:szCs w:val="20"/>
        </w:rPr>
      </w:pPr>
    </w:p>
    <w:p w:rsidR="007D0798" w:rsidRPr="00616AAA"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7D0798" w:rsidRPr="00616AAA"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D0798" w:rsidRPr="00616AAA" w:rsidRDefault="007D0798" w:rsidP="007D0798">
      <w:pPr>
        <w:pStyle w:val="NormalWeb"/>
        <w:shd w:val="clear" w:color="auto" w:fill="FFFFFF"/>
        <w:ind w:firstLine="374"/>
        <w:contextualSpacing/>
        <w:jc w:val="both"/>
        <w:rPr>
          <w:rFonts w:ascii="GHEA Grapalat" w:eastAsiaTheme="minorHAnsi" w:hAnsi="GHEA Grapalat" w:cstheme="minorBidi"/>
        </w:rPr>
      </w:pPr>
      <w:r w:rsidRPr="00616AAA">
        <w:rPr>
          <w:rFonts w:ascii="GHEA Grapalat" w:eastAsiaTheme="minorHAnsi" w:hAnsi="GHEA Grapalat" w:cstheme="minorBidi"/>
        </w:rPr>
        <w:t>1) копии заключенного договора N</w:t>
      </w:r>
      <w:r w:rsidRPr="00616AAA">
        <w:rPr>
          <w:rFonts w:ascii="GHEA Grapalat" w:eastAsiaTheme="minorHAnsi" w:hAnsi="GHEA Grapalat" w:cstheme="minorBidi"/>
          <w:lang w:val="hy-AM"/>
        </w:rPr>
        <w:t xml:space="preserve"> </w:t>
      </w:r>
      <w:r w:rsidRPr="00616AAA">
        <w:rPr>
          <w:rFonts w:ascii="GHEA Grapalat" w:eastAsiaTheme="minorHAnsi" w:hAnsi="GHEA Grapalat" w:cstheme="minorBidi"/>
        </w:rPr>
        <w:t xml:space="preserve">_____________________, включая </w:t>
      </w:r>
    </w:p>
    <w:p w:rsidR="007D0798" w:rsidRPr="00616AAA" w:rsidRDefault="007D0798" w:rsidP="007D0798">
      <w:pPr>
        <w:pStyle w:val="NormalWeb"/>
        <w:shd w:val="clear" w:color="auto" w:fill="FFFFFF"/>
        <w:contextualSpacing/>
        <w:jc w:val="both"/>
        <w:rPr>
          <w:rFonts w:ascii="GHEA Grapalat" w:eastAsiaTheme="minorHAnsi" w:hAnsi="GHEA Grapalat" w:cstheme="minorBidi"/>
          <w:sz w:val="18"/>
          <w:szCs w:val="18"/>
        </w:rPr>
      </w:pPr>
      <w:r w:rsidRPr="00616AAA">
        <w:rPr>
          <w:rFonts w:eastAsiaTheme="minorHAnsi" w:cstheme="minorBidi"/>
        </w:rPr>
        <w:t xml:space="preserve">                                                                         </w:t>
      </w:r>
      <w:r w:rsidRPr="00616AAA">
        <w:rPr>
          <w:rFonts w:ascii="GHEA Grapalat" w:eastAsiaTheme="minorHAnsi" w:hAnsi="GHEA Grapalat" w:cstheme="minorBidi"/>
          <w:sz w:val="18"/>
          <w:szCs w:val="18"/>
        </w:rPr>
        <w:t>номер заключаемого договара</w:t>
      </w:r>
    </w:p>
    <w:p w:rsidR="007D0798" w:rsidRPr="00616AAA"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копии внесенных  в него изменений, дополнительных соглашений,</w:t>
      </w:r>
    </w:p>
    <w:p w:rsidR="007D0798" w:rsidRPr="00616AAA"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D0798" w:rsidRPr="00616AAA"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sidRPr="00616AAA">
          <w:rPr>
            <w:rStyle w:val="Hyperlink"/>
            <w:rFonts w:ascii="GHEA Grapalat" w:hAnsi="GHEA Grapalat"/>
            <w:color w:val="auto"/>
            <w:sz w:val="20"/>
            <w:szCs w:val="20"/>
            <w:lang w:val="hy-AM"/>
          </w:rPr>
          <w:t>www.procurement.am</w:t>
        </w:r>
      </w:hyperlink>
      <w:r w:rsidRPr="00616AAA">
        <w:rPr>
          <w:rFonts w:ascii="GHEA Grapalat" w:eastAsiaTheme="minorHAnsi" w:hAnsi="GHEA Grapalat" w:cstheme="minorBidi"/>
        </w:rPr>
        <w:t xml:space="preserve"> .</w:t>
      </w:r>
    </w:p>
    <w:p w:rsidR="007D0798" w:rsidRPr="00616AAA"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D0798" w:rsidRPr="00616AAA"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7.</w:t>
      </w:r>
      <w:r w:rsidRPr="00616AAA">
        <w:t xml:space="preserve"> </w:t>
      </w:r>
      <w:r w:rsidRPr="00616AAA">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D0798" w:rsidRPr="00616AAA"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D0798" w:rsidRPr="00616AAA"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8.</w:t>
      </w:r>
      <w:r w:rsidRPr="00616AAA">
        <w:t xml:space="preserve"> </w:t>
      </w:r>
      <w:r w:rsidRPr="00616AAA">
        <w:rPr>
          <w:rFonts w:ascii="GHEA Grapalat" w:eastAsiaTheme="minorHAnsi" w:hAnsi="GHEA Grapalat" w:cstheme="minorBidi"/>
        </w:rPr>
        <w:t>Лицо, выдающее гарантию, отклоняет требование бенефициара, если:</w:t>
      </w:r>
    </w:p>
    <w:p w:rsidR="007D0798" w:rsidRPr="00616AAA"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D0798" w:rsidRPr="00616AAA" w:rsidRDefault="007D0798" w:rsidP="007D0798">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2) требование представлено по истечении срока, установленного гарантией.</w:t>
      </w:r>
    </w:p>
    <w:p w:rsidR="007D0798" w:rsidRPr="00616AAA" w:rsidRDefault="007D0798" w:rsidP="007D0798">
      <w:pPr>
        <w:pStyle w:val="NormalWeb"/>
        <w:shd w:val="clear" w:color="auto" w:fill="FFFFFF"/>
        <w:spacing w:before="0" w:beforeAutospacing="0" w:after="0" w:afterAutospacing="0"/>
        <w:ind w:firstLine="375"/>
        <w:rPr>
          <w:rFonts w:ascii="GHEA Grapalat" w:eastAsiaTheme="minorHAnsi" w:hAnsi="GHEA Grapalat" w:cstheme="minorBidi"/>
        </w:rPr>
      </w:pPr>
    </w:p>
    <w:p w:rsidR="007D0798" w:rsidRPr="00616AAA" w:rsidRDefault="007D0798" w:rsidP="007D0798">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D0798" w:rsidRPr="00616AAA" w:rsidRDefault="007D0798" w:rsidP="007D0798">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D0798"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D0798" w:rsidRPr="00367717"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67717">
        <w:rPr>
          <w:rFonts w:ascii="GHEA Grapalat" w:eastAsiaTheme="minorHAnsi" w:hAnsi="GHEA Grapalat" w:cstheme="minorBidi"/>
        </w:rPr>
        <w:t>12. В день предоставления гарантии лицо, выдающее гарантию, с официального адреса</w:t>
      </w:r>
      <w:r w:rsidRPr="00367717">
        <w:rPr>
          <w:rFonts w:ascii="GHEA Grapalat" w:eastAsiaTheme="minorHAnsi" w:hAnsi="GHEA Grapalat" w:cstheme="minorBidi"/>
          <w:lang w:val="hy-AM"/>
        </w:rPr>
        <w:t xml:space="preserve"> </w:t>
      </w:r>
      <w:r w:rsidRPr="00367717">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w:t>
      </w:r>
      <w:r w:rsidR="00D72AC9" w:rsidRPr="00367717">
        <w:rPr>
          <w:rFonts w:ascii="GHEA Grapalat" w:eastAsiaTheme="minorHAnsi" w:hAnsi="GHEA Grapalat" w:cstheme="minorBidi"/>
        </w:rPr>
        <w:t xml:space="preserve"> </w:t>
      </w:r>
      <w:r w:rsidRPr="00367717">
        <w:rPr>
          <w:rFonts w:ascii="GHEA Grapalat" w:eastAsiaTheme="minorHAnsi" w:hAnsi="GHEA Grapalat" w:cstheme="minorBidi"/>
        </w:rPr>
        <w:t xml:space="preserve">указанный в приглашении к процедуре закупок </w:t>
      </w:r>
      <w:r w:rsidR="00D72AC9" w:rsidRPr="00367717">
        <w:rPr>
          <w:rFonts w:ascii="GHEA Grapalat" w:eastAsiaTheme="minorHAnsi" w:hAnsi="GHEA Grapalat" w:cstheme="minorBidi"/>
        </w:rPr>
        <w:t xml:space="preserve"> </w:t>
      </w:r>
      <w:r w:rsidRPr="00367717">
        <w:rPr>
          <w:rFonts w:ascii="GHEA Grapalat" w:eastAsiaTheme="minorHAnsi" w:hAnsi="GHEA Grapalat" w:cstheme="minorBidi"/>
        </w:rPr>
        <w:t>под кодом  ---   -------------.</w:t>
      </w:r>
    </w:p>
    <w:p w:rsidR="007D0798" w:rsidRPr="00367717" w:rsidRDefault="007D0798" w:rsidP="00D72AC9">
      <w:pPr>
        <w:pStyle w:val="NormalWeb"/>
        <w:shd w:val="clear" w:color="auto" w:fill="FFFFFF"/>
        <w:spacing w:before="0" w:beforeAutospacing="0" w:after="0" w:afterAutospacing="0"/>
        <w:ind w:firstLine="375"/>
        <w:rPr>
          <w:rFonts w:ascii="GHEA Grapalat" w:eastAsiaTheme="minorHAnsi" w:hAnsi="GHEA Grapalat" w:cstheme="minorBidi"/>
          <w:sz w:val="16"/>
          <w:szCs w:val="16"/>
        </w:rPr>
      </w:pPr>
      <w:r w:rsidRPr="00367717">
        <w:rPr>
          <w:rFonts w:ascii="GHEA Grapalat" w:eastAsiaTheme="minorHAnsi" w:hAnsi="GHEA Grapalat" w:cstheme="minorBidi"/>
          <w:sz w:val="16"/>
          <w:szCs w:val="16"/>
        </w:rPr>
        <w:t>код процедуры</w:t>
      </w:r>
    </w:p>
    <w:p w:rsidR="007D0798" w:rsidRPr="00367717"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D0798" w:rsidRPr="00367717" w:rsidRDefault="007D0798" w:rsidP="007D0798">
      <w:pPr>
        <w:pStyle w:val="NormalWeb"/>
        <w:shd w:val="clear" w:color="auto" w:fill="FFFFFF"/>
        <w:spacing w:before="0" w:beforeAutospacing="0" w:after="0" w:afterAutospacing="0"/>
        <w:ind w:firstLine="375"/>
        <w:jc w:val="both"/>
        <w:rPr>
          <w:rFonts w:ascii="GHEA Grapalat" w:hAnsi="GHEA Grapalat"/>
          <w:sz w:val="20"/>
          <w:szCs w:val="20"/>
        </w:rPr>
      </w:pPr>
    </w:p>
    <w:p w:rsidR="007D0798" w:rsidRPr="00367717" w:rsidRDefault="007D0798" w:rsidP="007D079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367717">
        <w:rPr>
          <w:rFonts w:ascii="GHEA Grapalat" w:hAnsi="GHEA Grapalat"/>
          <w:sz w:val="20"/>
          <w:szCs w:val="20"/>
          <w:lang w:val="hy-AM"/>
        </w:rPr>
        <w:t>Руководитель исполнительного органа</w:t>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p>
    <w:p w:rsidR="007D0798" w:rsidRPr="00367717" w:rsidRDefault="007D0798" w:rsidP="007D0798">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D0798" w:rsidRPr="00367717" w:rsidRDefault="007D0798" w:rsidP="007D0798">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D0798" w:rsidRPr="00367717" w:rsidRDefault="007D0798" w:rsidP="007D0798">
      <w:pPr>
        <w:pStyle w:val="NormalWeb"/>
        <w:shd w:val="clear" w:color="auto" w:fill="FFFFFF"/>
        <w:spacing w:before="0" w:beforeAutospacing="0" w:after="0" w:afterAutospacing="0"/>
        <w:ind w:firstLine="375"/>
        <w:jc w:val="both"/>
        <w:rPr>
          <w:rFonts w:ascii="GHEA Grapalat" w:hAnsi="GHEA Grapalat"/>
          <w:sz w:val="20"/>
          <w:szCs w:val="20"/>
          <w:lang w:val="hy-AM"/>
        </w:rPr>
      </w:pP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p>
    <w:p w:rsidR="007D0798" w:rsidRPr="00367717" w:rsidRDefault="007D0798" w:rsidP="007D0798">
      <w:pPr>
        <w:pStyle w:val="NormalWeb"/>
        <w:shd w:val="clear" w:color="auto" w:fill="FFFFFF"/>
        <w:spacing w:before="0" w:beforeAutospacing="0" w:after="0" w:afterAutospacing="0"/>
        <w:rPr>
          <w:rFonts w:ascii="GHEA Grapalat" w:hAnsi="GHEA Grapalat" w:cs="Sylfaen"/>
          <w:vertAlign w:val="superscript"/>
        </w:rPr>
      </w:pPr>
      <w:r w:rsidRPr="00367717">
        <w:rPr>
          <w:rFonts w:ascii="GHEA Grapalat" w:hAnsi="GHEA Grapalat" w:cs="Sylfaen"/>
          <w:vertAlign w:val="superscript"/>
          <w:lang w:val="hy-AM"/>
        </w:rPr>
        <w:t xml:space="preserve">                                                        </w:t>
      </w:r>
      <w:r w:rsidRPr="00367717">
        <w:rPr>
          <w:rFonts w:ascii="GHEA Grapalat" w:hAnsi="GHEA Grapalat" w:cs="Sylfaen"/>
          <w:vertAlign w:val="superscript"/>
        </w:rPr>
        <w:t>число, месяц, год</w:t>
      </w:r>
    </w:p>
    <w:p w:rsidR="007D0798" w:rsidRPr="00FC3A49"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color w:val="FF0000"/>
          <w:lang w:val="hy-AM"/>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7D0798" w:rsidRDefault="007D0798">
      <w:pPr>
        <w:rPr>
          <w:rFonts w:ascii="GHEA Grapalat" w:hAnsi="GHEA Grapalat"/>
          <w:b/>
        </w:rPr>
      </w:pPr>
      <w:r>
        <w:rPr>
          <w:rFonts w:ascii="GHEA Grapalat" w:hAnsi="GHEA Grapalat"/>
          <w:b/>
        </w:rPr>
        <w:br w:type="page"/>
      </w:r>
    </w:p>
    <w:p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A97676">
        <w:rPr>
          <w:rStyle w:val="FootnoteReference"/>
          <w:rFonts w:ascii="GHEA Grapalat" w:hAnsi="GHEA Grapalat" w:cs="Sylfaen"/>
          <w:b/>
          <w:sz w:val="24"/>
          <w:szCs w:val="24"/>
        </w:rPr>
        <w:footnoteReference w:customMarkFollows="1" w:id="9"/>
        <w:t>25</w:t>
      </w:r>
    </w:p>
    <w:p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t>к Приглашению на 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sidR="00C817D4" w:rsidRPr="00CE2360">
        <w:rPr>
          <w:rFonts w:ascii="GHEA Grapalat" w:hAnsi="GHEA Grapalat"/>
          <w:i/>
          <w:sz w:val="24"/>
          <w:szCs w:val="24"/>
        </w:rPr>
        <w:t>АРЗНИ-С</w:t>
      </w:r>
      <w:r w:rsidR="00C817D4" w:rsidRPr="009044F1">
        <w:rPr>
          <w:rFonts w:ascii="GHEA Grapalat" w:hAnsi="GHEA Grapalat"/>
          <w:i/>
          <w:sz w:val="24"/>
          <w:szCs w:val="24"/>
        </w:rPr>
        <w:t>BM</w:t>
      </w:r>
      <w:r w:rsidR="00C817D4">
        <w:rPr>
          <w:rFonts w:ascii="GHEA Grapalat" w:hAnsi="GHEA Grapalat"/>
          <w:i/>
          <w:sz w:val="24"/>
          <w:szCs w:val="24"/>
        </w:rPr>
        <w:t>AShDzB</w:t>
      </w:r>
      <w:r w:rsidR="00C817D4" w:rsidRPr="00CE2360">
        <w:rPr>
          <w:rFonts w:ascii="GHEA Grapalat" w:hAnsi="GHEA Grapalat"/>
          <w:i/>
          <w:sz w:val="24"/>
          <w:szCs w:val="24"/>
        </w:rPr>
        <w:t>-2021</w:t>
      </w:r>
      <w:r w:rsidR="00C817D4" w:rsidRPr="00C96047">
        <w:t xml:space="preserve"> </w:t>
      </w:r>
      <w:r w:rsidR="00C817D4" w:rsidRPr="00CE2360">
        <w:rPr>
          <w:rFonts w:ascii="GHEA Grapalat" w:hAnsi="GHEA Grapalat"/>
          <w:i/>
          <w:sz w:val="24"/>
          <w:szCs w:val="24"/>
        </w:rPr>
        <w:t>/7</w:t>
      </w:r>
    </w:p>
    <w:p w:rsidR="00BB28C8" w:rsidRPr="009F3DC7" w:rsidRDefault="00BB28C8" w:rsidP="00BB28C8">
      <w:pPr>
        <w:widowControl w:val="0"/>
        <w:tabs>
          <w:tab w:val="left" w:pos="2268"/>
        </w:tabs>
        <w:spacing w:after="160" w:line="360" w:lineRule="auto"/>
        <w:ind w:firstLine="567"/>
        <w:jc w:val="right"/>
        <w:rPr>
          <w:rFonts w:ascii="GHEA Grapalat" w:hAnsi="GHEA Grapalat"/>
        </w:rPr>
      </w:pPr>
    </w:p>
    <w:p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Tr="003D2146">
        <w:tc>
          <w:tcPr>
            <w:tcW w:w="4503" w:type="dxa"/>
          </w:tcPr>
          <w:p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9F3DC7" w:rsidRDefault="00BB28C8" w:rsidP="00BB28C8">
      <w:pPr>
        <w:widowControl w:val="0"/>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b/>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rsidR="00BB28C8" w:rsidRPr="000A3450" w:rsidRDefault="00BB28C8" w:rsidP="00F92AC4">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p>
    <w:p w:rsidR="00BB28C8" w:rsidRPr="009F3DC7" w:rsidRDefault="00BB28C8" w:rsidP="00F92AC4">
      <w:pPr>
        <w:widowControl w:val="0"/>
        <w:jc w:val="both"/>
        <w:rPr>
          <w:rFonts w:ascii="GHEA Grapalat" w:hAnsi="GHEA Grapalat"/>
        </w:rPr>
      </w:pPr>
      <w:r w:rsidRPr="009F3DC7">
        <w:rPr>
          <w:rFonts w:ascii="GHEA Grapalat" w:hAnsi="GHEA Grapalat"/>
        </w:rPr>
        <w:t xml:space="preserve">(далее </w:t>
      </w:r>
      <w:r>
        <w:rPr>
          <w:rFonts w:ascii="GHEA Grapalat" w:hAnsi="GHEA Grapalat"/>
        </w:rPr>
        <w:t>— договор), 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rsidR="00BB28C8" w:rsidRPr="009F3DC7" w:rsidRDefault="00BB28C8" w:rsidP="00F92AC4">
      <w:pPr>
        <w:widowControl w:val="0"/>
        <w:spacing w:after="160" w:line="360" w:lineRule="auto"/>
        <w:ind w:left="4536"/>
        <w:jc w:val="both"/>
        <w:rPr>
          <w:rFonts w:ascii="GHEA Grapalat" w:hAnsi="GHEA Grapalat"/>
          <w:vertAlign w:val="superscript"/>
        </w:rPr>
      </w:pPr>
      <w:r w:rsidRPr="009F3DC7">
        <w:rPr>
          <w:rFonts w:ascii="GHEA Grapalat" w:hAnsi="GHEA Grapalat"/>
          <w:vertAlign w:val="superscript"/>
        </w:rPr>
        <w:t>Наименование работ</w:t>
      </w:r>
    </w:p>
    <w:p w:rsidR="00BB28C8" w:rsidRPr="009F3DC7" w:rsidRDefault="00BB28C8" w:rsidP="00BB28C8">
      <w:pPr>
        <w:widowControl w:val="0"/>
        <w:spacing w:after="160" w:line="360" w:lineRule="auto"/>
        <w:jc w:val="both"/>
        <w:rPr>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 xml:space="preserve">Предусмотренные договором работы выполняются в соответствии с </w:t>
      </w:r>
      <w:r w:rsidRPr="009F3DC7">
        <w:rPr>
          <w:rFonts w:ascii="GHEA Grapalat" w:hAnsi="GHEA Grapalat"/>
        </w:rPr>
        <w:lastRenderedPageBreak/>
        <w:t xml:space="preserve">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BD3389">
        <w:rPr>
          <w:rFonts w:ascii="GHEA Grapalat" w:hAnsi="GHEA Grapalat"/>
        </w:rPr>
        <w:t>объемной ведомостью-</w:t>
      </w:r>
      <w:r w:rsidR="00104071" w:rsidRPr="00BD3389">
        <w:rPr>
          <w:rFonts w:ascii="Courier New" w:hAnsi="Courier New" w:cs="Courier New"/>
        </w:rPr>
        <w:t> </w:t>
      </w:r>
      <w:r w:rsidR="00104071" w:rsidRPr="00BD3389">
        <w:rPr>
          <w:rFonts w:ascii="GHEA Grapalat" w:hAnsi="GHEA Grapalat"/>
        </w:rPr>
        <w:t>сметой</w:t>
      </w:r>
      <w:r w:rsidR="00104071" w:rsidRPr="009F3DC7">
        <w:rPr>
          <w:rFonts w:ascii="GHEA Grapalat" w:hAnsi="GHEA Grapalat"/>
        </w:rPr>
        <w:t xml:space="preserve"> </w:t>
      </w:r>
      <w:r w:rsidRPr="009F3DC7">
        <w:rPr>
          <w:rFonts w:ascii="GHEA Grapalat" w:hAnsi="GHEA Grapalat"/>
        </w:rPr>
        <w:t>работы.</w:t>
      </w:r>
    </w:p>
    <w:p w:rsidR="00BB28C8" w:rsidRPr="000A3450" w:rsidRDefault="00BB28C8" w:rsidP="00BB28C8">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rsidR="00BB28C8" w:rsidRPr="000A3450" w:rsidRDefault="00BB28C8" w:rsidP="00BB28C8">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rsidR="00BB28C8" w:rsidRPr="009F3DC7" w:rsidRDefault="00BB28C8" w:rsidP="00BB28C8">
      <w:pPr>
        <w:widowControl w:val="0"/>
        <w:tabs>
          <w:tab w:val="left" w:pos="1134"/>
        </w:tabs>
        <w:spacing w:after="160" w:line="360"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силами, материалами и средствами Подрядчика.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 xml:space="preserve">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w:t>
      </w:r>
      <w:r w:rsidRPr="009F3DC7">
        <w:rPr>
          <w:rFonts w:ascii="GHEA Grapalat" w:hAnsi="GHEA Grapalat"/>
        </w:rPr>
        <w:lastRenderedPageBreak/>
        <w:t>пени, предусмотренной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Default="00BB28C8" w:rsidP="00BB28C8">
      <w:pPr>
        <w:rPr>
          <w:rFonts w:ascii="GHEA Grapalat" w:hAnsi="GHEA Grapalat"/>
          <w:b/>
        </w:rPr>
      </w:pPr>
      <w:r>
        <w:rPr>
          <w:rFonts w:ascii="GHEA Grapalat" w:hAnsi="GHEA Grapalat"/>
          <w:b/>
        </w:rPr>
        <w:br w:type="page"/>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124BE9"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BB28C8" w:rsidRPr="00124BE9" w:rsidRDefault="00BB28C8" w:rsidP="00BB28C8">
      <w:pPr>
        <w:widowControl w:val="0"/>
        <w:tabs>
          <w:tab w:val="left" w:pos="1276"/>
        </w:tabs>
        <w:spacing w:after="160" w:line="360" w:lineRule="auto"/>
        <w:ind w:firstLine="567"/>
        <w:jc w:val="both"/>
        <w:rPr>
          <w:rFonts w:ascii="GHEA Grapalat" w:hAnsi="GHEA Grapalat" w:cs="Times Armenian"/>
        </w:rPr>
      </w:pPr>
    </w:p>
    <w:p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Pr="009F3DC7">
        <w:rPr>
          <w:rFonts w:ascii="GHEA Grapalat" w:hAnsi="GHEA Grapalat"/>
        </w:rPr>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lastRenderedPageBreak/>
        <w:t>3.4.</w:t>
      </w:r>
      <w:r>
        <w:rPr>
          <w:rFonts w:ascii="GHEA Grapalat" w:hAnsi="GHEA Grapalat"/>
        </w:rPr>
        <w:t>9.</w:t>
      </w:r>
      <w:r>
        <w:rPr>
          <w:rFonts w:ascii="GHEA Grapalat" w:hAnsi="GHEA Grapalat"/>
        </w:rPr>
        <w:tab/>
      </w:r>
      <w:r w:rsidRPr="009F3DC7">
        <w:rPr>
          <w:rFonts w:ascii="GHEA Grapalat" w:hAnsi="GHEA Grapalat"/>
        </w:rPr>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Pr>
          <w:rStyle w:val="FootnoteReference"/>
          <w:rFonts w:ascii="GHEA Grapalat" w:hAnsi="GHEA Grapalat"/>
        </w:rPr>
        <w:footnoteReference w:customMarkFollows="1" w:id="10"/>
        <w:t>26</w:t>
      </w:r>
      <w:r w:rsidRPr="009F3DC7">
        <w:rPr>
          <w:rFonts w:ascii="GHEA Grapalat" w:hAnsi="GHEA Grapalat"/>
        </w:rPr>
        <w:t>.</w:t>
      </w:r>
    </w:p>
    <w:p w:rsidR="00BB28C8" w:rsidRPr="009F3DC7" w:rsidRDefault="00BB28C8" w:rsidP="00BB28C8">
      <w:pPr>
        <w:widowControl w:val="0"/>
        <w:tabs>
          <w:tab w:val="left" w:pos="1418"/>
        </w:tabs>
        <w:spacing w:after="160" w:line="360" w:lineRule="auto"/>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C86F9C">
        <w:rPr>
          <w:rStyle w:val="FootnoteReference"/>
          <w:rFonts w:ascii="GHEA Grapalat" w:hAnsi="GHEA Grapalat"/>
        </w:rPr>
        <w:footnoteReference w:customMarkFollows="1" w:id="11"/>
        <w:t>27</w:t>
      </w:r>
      <w:r w:rsidRPr="0010519D">
        <w:rPr>
          <w:rFonts w:ascii="GHEA Grapalat" w:hAnsi="GHEA Grapalat"/>
        </w:rPr>
        <w:t>.</w:t>
      </w:r>
      <w:r w:rsidRPr="009F3DC7">
        <w:rPr>
          <w:rFonts w:ascii="GHEA Grapalat" w:hAnsi="GHEA Grapalat"/>
        </w:rPr>
        <w:t xml:space="preserve"> </w:t>
      </w:r>
    </w:p>
    <w:p w:rsidR="00BB28C8" w:rsidRPr="009F3DC7"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u w:val="single"/>
        </w:rPr>
      </w:pPr>
    </w:p>
    <w:p w:rsidR="00BB28C8"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4.1.</w:t>
      </w:r>
      <w:r>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Default="00563671" w:rsidP="00563671">
      <w:pPr>
        <w:widowControl w:val="0"/>
        <w:spacing w:after="160" w:line="34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4.2.</w:t>
      </w:r>
      <w:r>
        <w:rPr>
          <w:rFonts w:ascii="GHEA Grapalat" w:hAnsi="GHEA Grapalat"/>
        </w:rPr>
        <w:tab/>
        <w:t xml:space="preserve">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w:t>
      </w:r>
      <w:r>
        <w:rPr>
          <w:rFonts w:ascii="GHEA Grapalat" w:hAnsi="GHEA Grapalat"/>
        </w:rPr>
        <w:lastRenderedPageBreak/>
        <w:t>Заказчик:</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Default="00563671" w:rsidP="00563671">
      <w:pPr>
        <w:widowControl w:val="0"/>
        <w:tabs>
          <w:tab w:val="left" w:pos="1134"/>
        </w:tabs>
        <w:spacing w:after="160" w:line="360" w:lineRule="auto"/>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Default="006365A9" w:rsidP="0032067F">
      <w:pPr>
        <w:widowControl w:val="0"/>
        <w:tabs>
          <w:tab w:val="left" w:pos="1276"/>
        </w:tabs>
        <w:spacing w:after="160" w:line="360" w:lineRule="auto"/>
        <w:ind w:firstLine="567"/>
        <w:jc w:val="both"/>
        <w:rPr>
          <w:rFonts w:ascii="GHEA Grapalat" w:hAnsi="GHEA Grapalat" w:cs="Times Armenian"/>
        </w:rPr>
      </w:pPr>
      <w:r w:rsidRPr="007667CA">
        <w:rPr>
          <w:rFonts w:ascii="GHEA Grapalat" w:hAnsi="GHEA Grapalat"/>
        </w:rPr>
        <w:t>4.5</w:t>
      </w:r>
      <w:r w:rsidR="0032067F" w:rsidRPr="007667CA">
        <w:rPr>
          <w:rFonts w:ascii="GHEA Grapalat" w:hAnsi="GHEA Grapalat"/>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563671">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lastRenderedPageBreak/>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 (далее — приемная комиссия);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563671" w:rsidRPr="00DA3C71" w:rsidRDefault="00563671" w:rsidP="00563671">
      <w:pPr>
        <w:widowControl w:val="0"/>
        <w:tabs>
          <w:tab w:val="left" w:pos="1276"/>
        </w:tabs>
        <w:spacing w:after="160" w:line="348" w:lineRule="auto"/>
        <w:ind w:firstLine="567"/>
        <w:jc w:val="center"/>
        <w:rPr>
          <w:rFonts w:ascii="GHEA Grapalat" w:hAnsi="GHEA Grapalat"/>
          <w:b/>
        </w:rPr>
      </w:pPr>
    </w:p>
    <w:p w:rsidR="00563671" w:rsidRPr="009F3DC7" w:rsidRDefault="00563671" w:rsidP="00563671">
      <w:pPr>
        <w:widowControl w:val="0"/>
        <w:tabs>
          <w:tab w:val="left" w:pos="1276"/>
        </w:tabs>
        <w:spacing w:after="160" w:line="360" w:lineRule="auto"/>
        <w:jc w:val="both"/>
        <w:rPr>
          <w:rFonts w:ascii="GHEA Grapalat" w:hAnsi="GHEA Grapalat"/>
          <w:b/>
        </w:rPr>
      </w:pPr>
    </w:p>
    <w:p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драмов РА, из которых (_______________) драмов РА составляют НДС. Цена включает все осуществляемые Подрядчиком расходы</w:t>
      </w:r>
      <w:r w:rsidR="00F445EC">
        <w:rPr>
          <w:rStyle w:val="FootnoteReference"/>
          <w:rFonts w:ascii="GHEA Grapalat" w:hAnsi="GHEA Grapalat"/>
        </w:rPr>
        <w:t>8</w:t>
      </w:r>
      <w:r w:rsidRPr="00A542E3">
        <w:rPr>
          <w:rFonts w:ascii="GHEA Grapalat" w:hAnsi="GHEA Grapalat"/>
        </w:rPr>
        <w:t>.</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A542E3">
        <w:rPr>
          <w:rFonts w:ascii="GHEA Grapalat" w:hAnsi="GHEA Grapalat"/>
        </w:rPr>
        <w:t>5.1.1.</w:t>
      </w:r>
      <w:r w:rsidRPr="00A542E3">
        <w:rPr>
          <w:rFonts w:ascii="GHEA Grapalat" w:hAnsi="GHEA Grapalat"/>
        </w:rPr>
        <w:tab/>
      </w:r>
      <w:r w:rsidRPr="00A542E3">
        <w:rPr>
          <w:rFonts w:ascii="GHEA Grapalat" w:hAnsi="GHEA Grapalat"/>
          <w:spacing w:val="-6"/>
        </w:rPr>
        <w:t xml:space="preserve">Заказчик перечисляет сумму в размере до </w:t>
      </w:r>
      <w:r w:rsidRPr="00D5595C">
        <w:rPr>
          <w:rFonts w:ascii="GHEA Grapalat" w:hAnsi="GHEA Grapalat"/>
          <w:spacing w:val="-6"/>
        </w:rPr>
        <w:t>________</w:t>
      </w:r>
      <w:r w:rsidRPr="00A542E3">
        <w:rPr>
          <w:rFonts w:ascii="GHEA Grapalat" w:hAnsi="GHEA Grapalat"/>
          <w:spacing w:val="-6"/>
        </w:rPr>
        <w:t xml:space="preserve"> (</w:t>
      </w:r>
      <w:r w:rsidRPr="00D5595C">
        <w:rPr>
          <w:rFonts w:ascii="GHEA Grapalat" w:hAnsi="GHEA Grapalat"/>
          <w:spacing w:val="-6"/>
        </w:rPr>
        <w:t>_________</w:t>
      </w:r>
      <w:r w:rsidRPr="00A542E3">
        <w:rPr>
          <w:rFonts w:ascii="GHEA Grapalat" w:hAnsi="GHEA Grapalat"/>
          <w:spacing w:val="-6"/>
        </w:rPr>
        <w:t>)</w:t>
      </w:r>
      <w:r w:rsidRPr="00297B73">
        <w:rPr>
          <w:rFonts w:ascii="GHEA Grapalat" w:hAnsi="GHEA Grapalat"/>
          <w:spacing w:val="-6"/>
        </w:rPr>
        <w:t xml:space="preserve"> драмов РА от цены договора на банковский счет Подрядчика в качестве предоплаты.</w:t>
      </w:r>
      <w:r w:rsidRPr="009F3DC7">
        <w:rPr>
          <w:rFonts w:ascii="GHEA Grapalat" w:hAnsi="GHEA Grapalat"/>
        </w:rPr>
        <w:t xml:space="preserve">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DD157D">
        <w:rPr>
          <w:rStyle w:val="FootnoteReference"/>
          <w:rFonts w:ascii="GHEA Grapalat" w:hAnsi="GHEA Grapalat"/>
        </w:rPr>
        <w:footnoteReference w:customMarkFollows="1" w:id="12"/>
        <w:t>29</w:t>
      </w:r>
      <w:r w:rsidRPr="009F3DC7">
        <w:rPr>
          <w:rFonts w:ascii="GHEA Grapalat" w:hAnsi="GHEA Grapalat"/>
        </w:rPr>
        <w:t xml:space="preserve">. </w:t>
      </w:r>
    </w:p>
    <w:p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BB28C8" w:rsidRPr="009F3DC7" w:rsidRDefault="00BB28C8" w:rsidP="00BB28C8">
      <w:pPr>
        <w:widowControl w:val="0"/>
        <w:tabs>
          <w:tab w:val="num" w:pos="1134"/>
        </w:tabs>
        <w:spacing w:after="160" w:line="360" w:lineRule="auto"/>
        <w:ind w:firstLine="567"/>
        <w:jc w:val="both"/>
        <w:rPr>
          <w:rFonts w:ascii="GHEA Grapalat" w:hAnsi="GHEA Grapalat" w:cs="Times Armenia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sidRPr="00D45137">
        <w:rPr>
          <w:rFonts w:ascii="GHEA Grapalat" w:hAnsi="GHEA Grapalat"/>
        </w:rPr>
        <w:t>30</w:t>
      </w:r>
      <w:r w:rsidRPr="009F3DC7">
        <w:rPr>
          <w:rFonts w:ascii="GHEA Grapalat" w:hAnsi="GHEA Grapalat"/>
        </w:rPr>
        <w:t xml:space="preserve"> декабря данного года. </w:t>
      </w:r>
    </w:p>
    <w:p w:rsidR="00C648E2" w:rsidRDefault="00C648E2">
      <w:pPr>
        <w:rPr>
          <w:rFonts w:ascii="GHEA Grapalat" w:hAnsi="GHEA Grapalat"/>
          <w:b/>
        </w:rPr>
      </w:pPr>
      <w:r>
        <w:rPr>
          <w:rFonts w:ascii="GHEA Grapalat" w:hAnsi="GHEA Grapalat"/>
          <w:b/>
        </w:rPr>
        <w:br w:type="page"/>
      </w: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lastRenderedPageBreak/>
        <w:t>6.</w:t>
      </w:r>
      <w:r w:rsidRPr="00124BE9">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Pr>
          <w:rStyle w:val="FootnoteReference"/>
          <w:rFonts w:ascii="GHEA Grapalat" w:hAnsi="GHEA Grapalat"/>
        </w:rPr>
        <w:footnoteReference w:customMarkFollows="1" w:id="13"/>
        <w:t>30</w:t>
      </w:r>
      <w:r w:rsidRPr="009F3DC7">
        <w:rPr>
          <w:rFonts w:ascii="GHEA Grapalat" w:hAnsi="GHEA Grapalat"/>
        </w:rPr>
        <w:t>.</w:t>
      </w:r>
      <w:r w:rsidRPr="00D45137">
        <w:rPr>
          <w:rFonts w:ascii="GHEA Grapalat" w:hAnsi="GHEA Grapalat"/>
        </w:rPr>
        <w:t xml:space="preserve"> </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 но в случае их непринятия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 xml:space="preserve">В непредусмотренных договором случаях за неисполнение или ненадлежащее исполнение своих обязательств стороны несут ответственность в </w:t>
      </w:r>
      <w:r w:rsidRPr="009F3DC7">
        <w:rPr>
          <w:rFonts w:ascii="GHEA Grapalat" w:hAnsi="GHEA Grapalat"/>
        </w:rPr>
        <w:lastRenderedPageBreak/>
        <w:t>порядке, установленном законодательством Республики Армения.</w:t>
      </w:r>
    </w:p>
    <w:p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124BE9" w:rsidRDefault="00BB28C8" w:rsidP="00BB28C8">
      <w:pPr>
        <w:widowControl w:val="0"/>
        <w:tabs>
          <w:tab w:val="left" w:pos="1276"/>
        </w:tabs>
        <w:spacing w:after="160" w:line="360" w:lineRule="auto"/>
        <w:jc w:val="both"/>
        <w:rPr>
          <w:rFonts w:ascii="GHEA Grapalat" w:hAnsi="GHEA Grapalat"/>
        </w:rPr>
      </w:pPr>
    </w:p>
    <w:p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A102AD">
        <w:rPr>
          <w:rStyle w:val="FootnoteReference"/>
          <w:rFonts w:ascii="GHEA Grapalat" w:hAnsi="GHEA Grapalat"/>
        </w:rPr>
        <w:footnoteReference w:customMarkFollows="1" w:id="14"/>
        <w:t>31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w:t>
      </w:r>
      <w:r w:rsidRPr="009F3DC7">
        <w:rPr>
          <w:rFonts w:ascii="GHEA Grapalat" w:hAnsi="GHEA Grapalat"/>
        </w:rPr>
        <w:lastRenderedPageBreak/>
        <w:t xml:space="preserve">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lastRenderedPageBreak/>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Pr>
          <w:rStyle w:val="FootnoteReference"/>
          <w:rFonts w:ascii="GHEA Grapalat" w:hAnsi="GHEA Grapalat"/>
        </w:rPr>
        <w:footnoteReference w:customMarkFollows="1" w:id="15"/>
        <w:t>32</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Pr>
          <w:rStyle w:val="FootnoteReference"/>
          <w:rFonts w:ascii="GHEA Grapalat" w:hAnsi="GHEA Grapalat"/>
        </w:rPr>
        <w:footnoteReference w:customMarkFollows="1" w:id="16"/>
        <w:t>33</w:t>
      </w:r>
      <w:r w:rsidRPr="009F3DC7">
        <w:rPr>
          <w:rFonts w:ascii="GHEA Grapalat" w:hAnsi="GHEA Grapalat"/>
        </w:rPr>
        <w:t>.</w:t>
      </w:r>
    </w:p>
    <w:p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lastRenderedPageBreak/>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DC64D2"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w:t>
      </w:r>
      <w:r w:rsidRPr="00862ABD">
        <w:rPr>
          <w:rFonts w:ascii="GHEA Grapalat" w:hAnsi="GHEA Grapalat"/>
          <w:spacing w:val="-4"/>
        </w:rPr>
        <w:lastRenderedPageBreak/>
        <w:t xml:space="preserve">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8B56A4" w:rsidP="00BB28C8">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rsidR="00BB28C8" w:rsidRPr="009F3DC7" w:rsidRDefault="00BB28C8" w:rsidP="00BB28C8">
      <w:pPr>
        <w:widowControl w:val="0"/>
        <w:spacing w:after="160" w:line="360" w:lineRule="auto"/>
        <w:ind w:firstLine="567"/>
        <w:jc w:val="right"/>
        <w:rPr>
          <w:rFonts w:ascii="GHEA Grapalat" w:hAnsi="GHEA Grapalat"/>
          <w:i/>
        </w:rPr>
      </w:pPr>
    </w:p>
    <w:p w:rsidR="00BB28C8" w:rsidRDefault="00BB28C8" w:rsidP="00BB28C8">
      <w:pPr>
        <w:widowControl w:val="0"/>
        <w:spacing w:after="160" w:line="360" w:lineRule="auto"/>
        <w:ind w:firstLine="567"/>
        <w:jc w:val="center"/>
        <w:rPr>
          <w:rFonts w:ascii="GHEA Grapalat" w:hAnsi="GHEA Grapalat"/>
        </w:rPr>
      </w:pPr>
      <w:r w:rsidRPr="009F3DC7">
        <w:rPr>
          <w:rFonts w:ascii="GHEA Grapalat" w:hAnsi="GHEA Grapalat"/>
          <w:b/>
        </w:rPr>
        <w:t>ВЫПОЛНЕНИЯ РАБОТ</w:t>
      </w:r>
      <w:r w:rsidRPr="009F3DC7">
        <w:rPr>
          <w:rFonts w:ascii="GHEA Grapalat" w:hAnsi="GHEA Grapalat"/>
        </w:rPr>
        <w:t xml:space="preserve"> </w:t>
      </w:r>
    </w:p>
    <w:p w:rsidR="000A359E" w:rsidRPr="00C817D4" w:rsidRDefault="00C817D4" w:rsidP="00BB28C8">
      <w:pPr>
        <w:widowControl w:val="0"/>
        <w:spacing w:after="160" w:line="360" w:lineRule="auto"/>
        <w:ind w:firstLine="567"/>
        <w:jc w:val="center"/>
        <w:rPr>
          <w:rFonts w:ascii="Sylfaen" w:hAnsi="Sylfaen"/>
          <w:lang w:val="en-US"/>
        </w:rPr>
      </w:pPr>
      <w:r>
        <w:rPr>
          <w:rFonts w:ascii="Sylfaen" w:hAnsi="Sylfaen"/>
          <w:lang w:val="en-US"/>
        </w:rPr>
        <w:t>СТРОИТЕЛЬСТВО СТАДИОНА</w:t>
      </w:r>
    </w:p>
    <w:tbl>
      <w:tblPr>
        <w:tblW w:w="10499" w:type="dxa"/>
        <w:tblInd w:w="113" w:type="dxa"/>
        <w:tblLook w:val="04A0" w:firstRow="1" w:lastRow="0" w:firstColumn="1" w:lastColumn="0" w:noHBand="0" w:noVBand="1"/>
      </w:tblPr>
      <w:tblGrid>
        <w:gridCol w:w="448"/>
        <w:gridCol w:w="3687"/>
        <w:gridCol w:w="720"/>
        <w:gridCol w:w="1530"/>
        <w:gridCol w:w="1440"/>
        <w:gridCol w:w="1530"/>
        <w:gridCol w:w="1144"/>
      </w:tblGrid>
      <w:tr w:rsidR="005726EF" w:rsidRPr="005726EF" w:rsidTr="00D32881">
        <w:trPr>
          <w:trHeight w:val="255"/>
        </w:trPr>
        <w:tc>
          <w:tcPr>
            <w:tcW w:w="44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NN</w:t>
            </w:r>
          </w:p>
        </w:tc>
        <w:tc>
          <w:tcPr>
            <w:tcW w:w="368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Calibri"/>
                <w:sz w:val="20"/>
                <w:szCs w:val="20"/>
                <w:lang w:val="en-US"/>
              </w:rPr>
            </w:pPr>
            <w:r w:rsidRPr="005726EF">
              <w:rPr>
                <w:rFonts w:ascii="Calibri" w:hAnsi="Calibri" w:cs="Calibri"/>
                <w:sz w:val="20"/>
                <w:szCs w:val="20"/>
              </w:rPr>
              <w:t>Н</w:t>
            </w:r>
            <w:r w:rsidRPr="005726EF">
              <w:rPr>
                <w:rFonts w:ascii="Calibri" w:hAnsi="Calibri" w:cs="Calibri"/>
                <w:sz w:val="20"/>
                <w:szCs w:val="20"/>
                <w:lang w:val="en-US"/>
              </w:rPr>
              <w:t>аиминование</w:t>
            </w:r>
            <w:r w:rsidRPr="005726EF">
              <w:rPr>
                <w:rFonts w:ascii="Arial AM" w:hAnsi="Arial AM" w:cs="Calibri"/>
                <w:sz w:val="20"/>
                <w:szCs w:val="20"/>
                <w:lang w:val="en-US"/>
              </w:rPr>
              <w:t xml:space="preserve"> </w:t>
            </w:r>
            <w:r w:rsidRPr="005726EF">
              <w:rPr>
                <w:rFonts w:ascii="Calibri" w:hAnsi="Calibri" w:cs="Calibri"/>
                <w:sz w:val="20"/>
                <w:szCs w:val="20"/>
                <w:lang w:val="en-US"/>
              </w:rPr>
              <w:t>работы</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Calibri"/>
                <w:sz w:val="16"/>
                <w:szCs w:val="16"/>
                <w:lang w:val="en-US"/>
              </w:rPr>
            </w:pPr>
            <w:r w:rsidRPr="005726EF">
              <w:rPr>
                <w:rFonts w:ascii="Calibri" w:hAnsi="Calibri" w:cs="Calibri"/>
                <w:sz w:val="16"/>
                <w:szCs w:val="16"/>
              </w:rPr>
              <w:t>и</w:t>
            </w:r>
            <w:r w:rsidRPr="005726EF">
              <w:rPr>
                <w:rFonts w:ascii="Calibri" w:hAnsi="Calibri" w:cs="Calibri"/>
                <w:sz w:val="16"/>
                <w:szCs w:val="16"/>
                <w:lang w:val="en-US"/>
              </w:rPr>
              <w:t>з</w:t>
            </w:r>
          </w:p>
        </w:tc>
        <w:tc>
          <w:tcPr>
            <w:tcW w:w="153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Calibri"/>
                <w:sz w:val="16"/>
                <w:szCs w:val="16"/>
                <w:lang w:val="en-US"/>
              </w:rPr>
            </w:pPr>
            <w:r w:rsidRPr="005726EF">
              <w:rPr>
                <w:rFonts w:ascii="Calibri" w:hAnsi="Calibri" w:cs="Calibri"/>
                <w:sz w:val="16"/>
                <w:szCs w:val="16"/>
              </w:rPr>
              <w:t>о</w:t>
            </w:r>
            <w:r w:rsidRPr="005726EF">
              <w:rPr>
                <w:rFonts w:ascii="Calibri" w:hAnsi="Calibri" w:cs="Calibri"/>
                <w:sz w:val="16"/>
                <w:szCs w:val="16"/>
                <w:lang w:val="en-US"/>
              </w:rPr>
              <w:t>бем</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26EF" w:rsidRPr="005726EF" w:rsidRDefault="005726EF" w:rsidP="00D32881">
            <w:pPr>
              <w:jc w:val="center"/>
              <w:rPr>
                <w:rFonts w:ascii="Arial AM" w:hAnsi="Arial AM" w:cs="Calibri"/>
                <w:sz w:val="16"/>
                <w:szCs w:val="16"/>
                <w:lang w:val="en-US"/>
              </w:rPr>
            </w:pPr>
            <w:r w:rsidRPr="005726EF">
              <w:rPr>
                <w:rFonts w:ascii="Calibri" w:hAnsi="Calibri" w:cs="Calibri"/>
                <w:sz w:val="16"/>
                <w:szCs w:val="16"/>
              </w:rPr>
              <w:t>Ц</w:t>
            </w:r>
            <w:r w:rsidRPr="005726EF">
              <w:rPr>
                <w:rFonts w:ascii="Calibri" w:hAnsi="Calibri" w:cs="Calibri"/>
                <w:sz w:val="16"/>
                <w:szCs w:val="16"/>
                <w:lang w:val="en-US"/>
              </w:rPr>
              <w:t>ена</w:t>
            </w:r>
            <w:r w:rsidRPr="005726EF">
              <w:rPr>
                <w:rFonts w:ascii="Arial AM" w:hAnsi="Arial AM" w:cs="Calibri"/>
                <w:sz w:val="16"/>
                <w:szCs w:val="16"/>
                <w:lang w:val="en-US"/>
              </w:rPr>
              <w:t xml:space="preserve"> </w:t>
            </w:r>
            <w:r w:rsidRPr="005726EF">
              <w:rPr>
                <w:rFonts w:ascii="Calibri" w:hAnsi="Calibri" w:cs="Calibri"/>
                <w:sz w:val="16"/>
                <w:szCs w:val="16"/>
                <w:lang w:val="en-US"/>
              </w:rPr>
              <w:t>единицы</w:t>
            </w:r>
          </w:p>
          <w:p w:rsidR="005726EF" w:rsidRPr="005726EF" w:rsidRDefault="005726EF" w:rsidP="005726EF">
            <w:pPr>
              <w:jc w:val="center"/>
              <w:rPr>
                <w:rFonts w:ascii="Arial AM" w:hAnsi="Arial AM" w:cs="Arial"/>
                <w:sz w:val="16"/>
                <w:szCs w:val="16"/>
                <w:lang w:val="hy-AM"/>
              </w:rPr>
            </w:pPr>
            <w:r w:rsidRPr="005726EF">
              <w:rPr>
                <w:rFonts w:ascii="Arial AM" w:hAnsi="Arial AM" w:cs="Arial"/>
                <w:sz w:val="16"/>
                <w:szCs w:val="16"/>
                <w:lang w:val="hy-AM"/>
              </w:rPr>
              <w:t>/</w:t>
            </w:r>
            <w:r w:rsidRPr="005726EF">
              <w:rPr>
                <w:rFonts w:ascii="Calibri" w:hAnsi="Calibri" w:cs="Calibri"/>
                <w:sz w:val="16"/>
                <w:szCs w:val="16"/>
                <w:lang w:val="en-US"/>
              </w:rPr>
              <w:t>тыс</w:t>
            </w:r>
            <w:r w:rsidRPr="005726EF">
              <w:rPr>
                <w:rFonts w:ascii="Arial AM" w:hAnsi="Arial AM" w:cs="Arial"/>
                <w:sz w:val="16"/>
                <w:szCs w:val="16"/>
                <w:lang w:val="en-US"/>
              </w:rPr>
              <w:t xml:space="preserve">. </w:t>
            </w:r>
            <w:r w:rsidRPr="005726EF">
              <w:rPr>
                <w:rFonts w:ascii="Calibri" w:hAnsi="Calibri" w:cs="Calibri"/>
                <w:sz w:val="16"/>
                <w:szCs w:val="16"/>
                <w:lang w:val="en-US"/>
              </w:rPr>
              <w:t>драм</w:t>
            </w:r>
            <w:r w:rsidRPr="005726EF">
              <w:rPr>
                <w:rFonts w:ascii="Arial AM" w:hAnsi="Arial AM" w:cs="Arial"/>
                <w:sz w:val="16"/>
                <w:szCs w:val="16"/>
                <w:lang w:val="hy-AM"/>
              </w:rPr>
              <w:t>/</w:t>
            </w:r>
          </w:p>
        </w:tc>
        <w:tc>
          <w:tcPr>
            <w:tcW w:w="153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Calibri"/>
                <w:sz w:val="16"/>
                <w:szCs w:val="16"/>
                <w:lang w:val="en-US"/>
              </w:rPr>
            </w:pPr>
            <w:r w:rsidRPr="005726EF">
              <w:rPr>
                <w:rFonts w:ascii="Calibri" w:hAnsi="Calibri" w:cs="Calibri"/>
                <w:sz w:val="16"/>
                <w:szCs w:val="16"/>
              </w:rPr>
              <w:t>О</w:t>
            </w:r>
            <w:r w:rsidRPr="005726EF">
              <w:rPr>
                <w:rFonts w:ascii="Calibri" w:hAnsi="Calibri" w:cs="Calibri"/>
                <w:sz w:val="16"/>
                <w:szCs w:val="16"/>
                <w:lang w:val="en-US"/>
              </w:rPr>
              <w:t>бщая</w:t>
            </w:r>
            <w:r w:rsidRPr="005726EF">
              <w:rPr>
                <w:rFonts w:ascii="Arial AM" w:hAnsi="Arial AM" w:cs="Calibri"/>
                <w:sz w:val="16"/>
                <w:szCs w:val="16"/>
                <w:lang w:val="en-US"/>
              </w:rPr>
              <w:t xml:space="preserve"> </w:t>
            </w:r>
            <w:r w:rsidRPr="005726EF">
              <w:rPr>
                <w:rFonts w:ascii="Calibri" w:hAnsi="Calibri" w:cs="Calibri"/>
                <w:sz w:val="16"/>
                <w:szCs w:val="16"/>
                <w:lang w:val="en-US"/>
              </w:rPr>
              <w:t>стоимость</w:t>
            </w:r>
          </w:p>
          <w:p w:rsidR="005726EF" w:rsidRPr="005726EF" w:rsidRDefault="005726EF" w:rsidP="00D32881">
            <w:pPr>
              <w:jc w:val="center"/>
              <w:rPr>
                <w:rFonts w:ascii="Arial AM" w:hAnsi="Arial AM" w:cs="Arial"/>
                <w:sz w:val="16"/>
                <w:szCs w:val="16"/>
                <w:lang w:val="hy-AM"/>
              </w:rPr>
            </w:pPr>
            <w:r w:rsidRPr="005726EF">
              <w:rPr>
                <w:rFonts w:ascii="Arial AM" w:hAnsi="Arial AM" w:cs="Arial"/>
                <w:sz w:val="16"/>
                <w:szCs w:val="16"/>
                <w:lang w:val="hy-AM"/>
              </w:rPr>
              <w:t>/</w:t>
            </w:r>
            <w:r w:rsidRPr="005726EF">
              <w:rPr>
                <w:rFonts w:ascii="Calibri" w:hAnsi="Calibri" w:cs="Calibri"/>
                <w:sz w:val="16"/>
                <w:szCs w:val="16"/>
                <w:lang w:val="en-US"/>
              </w:rPr>
              <w:t>тыс</w:t>
            </w:r>
            <w:r w:rsidRPr="005726EF">
              <w:rPr>
                <w:rFonts w:ascii="Arial AM" w:hAnsi="Arial AM" w:cs="Arial"/>
                <w:sz w:val="16"/>
                <w:szCs w:val="16"/>
                <w:lang w:val="en-US"/>
              </w:rPr>
              <w:t xml:space="preserve">. </w:t>
            </w:r>
            <w:r w:rsidRPr="005726EF">
              <w:rPr>
                <w:rFonts w:ascii="Calibri" w:hAnsi="Calibri" w:cs="Calibri"/>
                <w:sz w:val="16"/>
                <w:szCs w:val="16"/>
                <w:lang w:val="en-US"/>
              </w:rPr>
              <w:t>драм</w:t>
            </w:r>
            <w:r w:rsidRPr="005726EF">
              <w:rPr>
                <w:rFonts w:ascii="Arial AM" w:hAnsi="Arial AM" w:cs="Arial"/>
                <w:sz w:val="16"/>
                <w:szCs w:val="16"/>
                <w:lang w:val="hy-AM"/>
              </w:rPr>
              <w:t>/</w:t>
            </w:r>
          </w:p>
        </w:tc>
        <w:tc>
          <w:tcPr>
            <w:tcW w:w="11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26EF" w:rsidRPr="005726EF" w:rsidRDefault="005726EF" w:rsidP="005726EF">
            <w:pPr>
              <w:jc w:val="center"/>
              <w:rPr>
                <w:rFonts w:ascii="Arial AM" w:hAnsi="Arial AM" w:cs="Calibri"/>
                <w:sz w:val="16"/>
                <w:szCs w:val="16"/>
                <w:lang w:val="en-US"/>
              </w:rPr>
            </w:pPr>
            <w:r w:rsidRPr="005726EF">
              <w:rPr>
                <w:rFonts w:ascii="Calibri" w:hAnsi="Calibri" w:cs="Calibri"/>
                <w:sz w:val="16"/>
                <w:szCs w:val="16"/>
                <w:lang w:val="en-US"/>
              </w:rPr>
              <w:t>Итого</w:t>
            </w:r>
          </w:p>
          <w:p w:rsidR="005726EF" w:rsidRPr="005726EF" w:rsidRDefault="005726EF" w:rsidP="005726EF">
            <w:pPr>
              <w:jc w:val="center"/>
              <w:rPr>
                <w:rFonts w:ascii="Arial AM" w:hAnsi="Arial AM" w:cs="Arial"/>
                <w:sz w:val="16"/>
                <w:szCs w:val="16"/>
                <w:lang w:val="en-US"/>
              </w:rPr>
            </w:pPr>
            <w:r w:rsidRPr="005726EF">
              <w:rPr>
                <w:rFonts w:ascii="Arial AM" w:hAnsi="Arial AM" w:cs="Arial"/>
                <w:sz w:val="16"/>
                <w:szCs w:val="16"/>
                <w:lang w:val="en-US"/>
              </w:rPr>
              <w:t xml:space="preserve"> </w:t>
            </w:r>
            <w:r w:rsidRPr="005726EF">
              <w:rPr>
                <w:rFonts w:ascii="Calibri" w:hAnsi="Calibri" w:cs="Calibri"/>
                <w:sz w:val="16"/>
                <w:szCs w:val="16"/>
                <w:lang w:val="en-US"/>
              </w:rPr>
              <w:t>процент</w:t>
            </w:r>
          </w:p>
        </w:tc>
      </w:tr>
      <w:tr w:rsidR="005726EF" w:rsidRPr="005726EF" w:rsidTr="00D32881">
        <w:trPr>
          <w:trHeight w:val="255"/>
        </w:trPr>
        <w:tc>
          <w:tcPr>
            <w:tcW w:w="448" w:type="dxa"/>
            <w:vMerge/>
            <w:tcBorders>
              <w:top w:val="single" w:sz="4" w:space="0" w:color="auto"/>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lang w:val="en-US"/>
              </w:rPr>
            </w:pPr>
          </w:p>
        </w:tc>
        <w:tc>
          <w:tcPr>
            <w:tcW w:w="3687" w:type="dxa"/>
            <w:vMerge/>
            <w:tcBorders>
              <w:top w:val="single" w:sz="4" w:space="0" w:color="auto"/>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20"/>
                <w:szCs w:val="20"/>
                <w:lang w:val="en-US"/>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lang w:val="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lang w:val="en-US"/>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lang w:val="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lang w:val="en-US"/>
              </w:rPr>
            </w:pPr>
          </w:p>
        </w:tc>
        <w:tc>
          <w:tcPr>
            <w:tcW w:w="1144" w:type="dxa"/>
            <w:vMerge/>
            <w:tcBorders>
              <w:top w:val="single" w:sz="4" w:space="0" w:color="auto"/>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lang w:val="en-US"/>
              </w:rPr>
            </w:pPr>
          </w:p>
        </w:tc>
      </w:tr>
      <w:tr w:rsidR="005726EF" w:rsidRPr="005726EF" w:rsidTr="00D32881">
        <w:trPr>
          <w:trHeight w:val="255"/>
        </w:trPr>
        <w:tc>
          <w:tcPr>
            <w:tcW w:w="448" w:type="dxa"/>
            <w:tcBorders>
              <w:top w:val="nil"/>
              <w:left w:val="single" w:sz="4" w:space="0" w:color="auto"/>
              <w:bottom w:val="single" w:sz="4" w:space="0" w:color="auto"/>
              <w:right w:val="single" w:sz="4" w:space="0" w:color="auto"/>
            </w:tcBorders>
            <w:shd w:val="clear" w:color="auto" w:fill="auto"/>
            <w:noWrap/>
            <w:vAlign w:val="bottom"/>
            <w:hideMark/>
          </w:tcPr>
          <w:p w:rsidR="005726EF" w:rsidRPr="005726EF" w:rsidRDefault="005726EF" w:rsidP="00D32881">
            <w:pPr>
              <w:jc w:val="center"/>
              <w:rPr>
                <w:rFonts w:ascii="Arial AM" w:hAnsi="Arial AM" w:cs="Arial"/>
                <w:sz w:val="16"/>
                <w:szCs w:val="16"/>
                <w:lang w:val="en-US"/>
              </w:rPr>
            </w:pPr>
            <w:r w:rsidRPr="005726EF">
              <w:rPr>
                <w:rFonts w:ascii="Arial AM" w:hAnsi="Arial AM" w:cs="Arial"/>
                <w:sz w:val="16"/>
                <w:szCs w:val="16"/>
                <w:lang w:val="en-US"/>
              </w:rPr>
              <w:t>1</w:t>
            </w:r>
          </w:p>
        </w:tc>
        <w:tc>
          <w:tcPr>
            <w:tcW w:w="3687" w:type="dxa"/>
            <w:tcBorders>
              <w:top w:val="nil"/>
              <w:left w:val="nil"/>
              <w:bottom w:val="single" w:sz="4" w:space="0" w:color="auto"/>
              <w:right w:val="single" w:sz="4" w:space="0" w:color="auto"/>
            </w:tcBorders>
            <w:shd w:val="clear" w:color="auto" w:fill="auto"/>
            <w:noWrap/>
            <w:vAlign w:val="bottom"/>
            <w:hideMark/>
          </w:tcPr>
          <w:p w:rsidR="005726EF" w:rsidRPr="005726EF" w:rsidRDefault="005726EF" w:rsidP="00D32881">
            <w:pPr>
              <w:jc w:val="center"/>
              <w:rPr>
                <w:rFonts w:ascii="Arial AM" w:hAnsi="Arial AM" w:cs="Arial"/>
                <w:sz w:val="16"/>
                <w:szCs w:val="16"/>
                <w:lang w:val="en-US"/>
              </w:rPr>
            </w:pPr>
            <w:r w:rsidRPr="005726EF">
              <w:rPr>
                <w:rFonts w:ascii="Arial AM" w:hAnsi="Arial AM" w:cs="Arial"/>
                <w:sz w:val="16"/>
                <w:szCs w:val="16"/>
                <w:lang w:val="en-US"/>
              </w:rPr>
              <w:t>2</w:t>
            </w:r>
          </w:p>
        </w:tc>
        <w:tc>
          <w:tcPr>
            <w:tcW w:w="720" w:type="dxa"/>
            <w:tcBorders>
              <w:top w:val="nil"/>
              <w:left w:val="nil"/>
              <w:bottom w:val="single" w:sz="4" w:space="0" w:color="auto"/>
              <w:right w:val="single" w:sz="4" w:space="0" w:color="auto"/>
            </w:tcBorders>
            <w:shd w:val="clear" w:color="auto" w:fill="auto"/>
            <w:noWrap/>
            <w:vAlign w:val="bottom"/>
            <w:hideMark/>
          </w:tcPr>
          <w:p w:rsidR="005726EF" w:rsidRPr="005726EF" w:rsidRDefault="005726EF" w:rsidP="00D32881">
            <w:pPr>
              <w:jc w:val="center"/>
              <w:rPr>
                <w:rFonts w:ascii="Arial AM" w:hAnsi="Arial AM" w:cs="Arial"/>
                <w:sz w:val="16"/>
                <w:szCs w:val="16"/>
                <w:lang w:val="en-US"/>
              </w:rPr>
            </w:pPr>
            <w:r w:rsidRPr="005726EF">
              <w:rPr>
                <w:rFonts w:ascii="Arial AM" w:hAnsi="Arial AM" w:cs="Arial"/>
                <w:sz w:val="16"/>
                <w:szCs w:val="16"/>
                <w:lang w:val="en-US"/>
              </w:rPr>
              <w:t>3</w:t>
            </w:r>
          </w:p>
        </w:tc>
        <w:tc>
          <w:tcPr>
            <w:tcW w:w="1530" w:type="dxa"/>
            <w:tcBorders>
              <w:top w:val="nil"/>
              <w:left w:val="nil"/>
              <w:bottom w:val="single" w:sz="4" w:space="0" w:color="auto"/>
              <w:right w:val="single" w:sz="4" w:space="0" w:color="auto"/>
            </w:tcBorders>
            <w:shd w:val="clear" w:color="auto" w:fill="auto"/>
            <w:noWrap/>
            <w:vAlign w:val="bottom"/>
            <w:hideMark/>
          </w:tcPr>
          <w:p w:rsidR="005726EF" w:rsidRPr="005726EF" w:rsidRDefault="005726EF" w:rsidP="00D32881">
            <w:pPr>
              <w:jc w:val="center"/>
              <w:rPr>
                <w:rFonts w:ascii="Arial AM" w:hAnsi="Arial AM" w:cs="Arial"/>
                <w:sz w:val="16"/>
                <w:szCs w:val="16"/>
                <w:lang w:val="en-US"/>
              </w:rPr>
            </w:pPr>
            <w:r w:rsidRPr="005726EF">
              <w:rPr>
                <w:rFonts w:ascii="Arial AM" w:hAnsi="Arial AM" w:cs="Arial"/>
                <w:sz w:val="16"/>
                <w:szCs w:val="16"/>
                <w:lang w:val="en-US"/>
              </w:rPr>
              <w:t>4</w:t>
            </w:r>
          </w:p>
        </w:tc>
        <w:tc>
          <w:tcPr>
            <w:tcW w:w="1440" w:type="dxa"/>
            <w:tcBorders>
              <w:top w:val="nil"/>
              <w:left w:val="nil"/>
              <w:bottom w:val="single" w:sz="4" w:space="0" w:color="auto"/>
              <w:right w:val="single" w:sz="4" w:space="0" w:color="auto"/>
            </w:tcBorders>
            <w:shd w:val="clear" w:color="auto" w:fill="auto"/>
            <w:noWrap/>
            <w:vAlign w:val="bottom"/>
            <w:hideMark/>
          </w:tcPr>
          <w:p w:rsidR="005726EF" w:rsidRPr="005726EF" w:rsidRDefault="005726EF" w:rsidP="00D32881">
            <w:pPr>
              <w:jc w:val="center"/>
              <w:rPr>
                <w:rFonts w:ascii="Arial AM" w:hAnsi="Arial AM" w:cs="Arial"/>
                <w:sz w:val="16"/>
                <w:szCs w:val="16"/>
                <w:lang w:val="en-US"/>
              </w:rPr>
            </w:pPr>
            <w:r w:rsidRPr="005726EF">
              <w:rPr>
                <w:rFonts w:ascii="Arial AM" w:hAnsi="Arial AM" w:cs="Arial"/>
                <w:sz w:val="16"/>
                <w:szCs w:val="16"/>
                <w:lang w:val="en-US"/>
              </w:rPr>
              <w:t>5</w:t>
            </w:r>
          </w:p>
        </w:tc>
        <w:tc>
          <w:tcPr>
            <w:tcW w:w="1530" w:type="dxa"/>
            <w:tcBorders>
              <w:top w:val="nil"/>
              <w:left w:val="nil"/>
              <w:bottom w:val="single" w:sz="4" w:space="0" w:color="auto"/>
              <w:right w:val="single" w:sz="4" w:space="0" w:color="auto"/>
            </w:tcBorders>
            <w:shd w:val="clear" w:color="auto" w:fill="auto"/>
            <w:noWrap/>
            <w:vAlign w:val="bottom"/>
            <w:hideMark/>
          </w:tcPr>
          <w:p w:rsidR="005726EF" w:rsidRPr="005726EF" w:rsidRDefault="005726EF" w:rsidP="00D32881">
            <w:pPr>
              <w:jc w:val="center"/>
              <w:rPr>
                <w:rFonts w:ascii="Arial AM" w:hAnsi="Arial AM" w:cs="Arial"/>
                <w:sz w:val="16"/>
                <w:szCs w:val="16"/>
                <w:lang w:val="en-US"/>
              </w:rPr>
            </w:pPr>
            <w:r w:rsidRPr="005726EF">
              <w:rPr>
                <w:rFonts w:ascii="Arial AM" w:hAnsi="Arial AM" w:cs="Arial"/>
                <w:sz w:val="16"/>
                <w:szCs w:val="16"/>
                <w:lang w:val="en-US"/>
              </w:rPr>
              <w:t>6</w:t>
            </w:r>
          </w:p>
        </w:tc>
        <w:tc>
          <w:tcPr>
            <w:tcW w:w="1144" w:type="dxa"/>
            <w:tcBorders>
              <w:top w:val="nil"/>
              <w:left w:val="nil"/>
              <w:bottom w:val="single" w:sz="4" w:space="0" w:color="auto"/>
              <w:right w:val="single" w:sz="4" w:space="0" w:color="auto"/>
            </w:tcBorders>
            <w:shd w:val="clear" w:color="auto" w:fill="auto"/>
            <w:noWrap/>
            <w:vAlign w:val="bottom"/>
            <w:hideMark/>
          </w:tcPr>
          <w:p w:rsidR="005726EF" w:rsidRPr="005726EF" w:rsidRDefault="005726EF" w:rsidP="00D32881">
            <w:pPr>
              <w:jc w:val="center"/>
              <w:rPr>
                <w:rFonts w:ascii="Arial AM" w:hAnsi="Arial AM" w:cs="Arial"/>
                <w:sz w:val="16"/>
                <w:szCs w:val="16"/>
                <w:lang w:val="hy-AM"/>
              </w:rPr>
            </w:pPr>
            <w:r w:rsidRPr="005726EF">
              <w:rPr>
                <w:rFonts w:ascii="Arial AM" w:hAnsi="Arial AM" w:cs="Arial"/>
                <w:sz w:val="16"/>
                <w:szCs w:val="16"/>
                <w:lang w:val="hy-AM"/>
              </w:rPr>
              <w:t>7</w:t>
            </w:r>
          </w:p>
        </w:tc>
      </w:tr>
      <w:tr w:rsidR="005726EF" w:rsidRPr="005726EF" w:rsidTr="00D32881">
        <w:trPr>
          <w:trHeight w:val="269"/>
        </w:trPr>
        <w:tc>
          <w:tcPr>
            <w:tcW w:w="6385"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5726EF">
            <w:pPr>
              <w:jc w:val="center"/>
              <w:rPr>
                <w:rFonts w:ascii="Arial AM" w:hAnsi="Arial AM" w:cs="Calibri"/>
                <w:sz w:val="22"/>
                <w:szCs w:val="22"/>
                <w:u w:val="single"/>
                <w:lang w:val="en-US"/>
              </w:rPr>
            </w:pPr>
            <w:r w:rsidRPr="005726EF">
              <w:rPr>
                <w:rFonts w:ascii="Arial AM" w:hAnsi="Arial AM" w:cs="Arial"/>
                <w:sz w:val="22"/>
                <w:szCs w:val="22"/>
                <w:u w:val="single"/>
                <w:lang w:val="en-US"/>
              </w:rPr>
              <w:t xml:space="preserve">1-1 </w:t>
            </w:r>
            <w:r w:rsidRPr="005726EF">
              <w:rPr>
                <w:rFonts w:ascii="Calibri" w:hAnsi="Calibri" w:cs="Calibri"/>
                <w:sz w:val="22"/>
                <w:szCs w:val="22"/>
                <w:u w:val="single"/>
                <w:lang w:val="en-US"/>
              </w:rPr>
              <w:t>строительные</w:t>
            </w:r>
            <w:r w:rsidRPr="005726EF">
              <w:rPr>
                <w:rFonts w:ascii="Arial AM" w:hAnsi="Arial AM" w:cs="Arial"/>
                <w:sz w:val="22"/>
                <w:szCs w:val="22"/>
                <w:u w:val="single"/>
                <w:lang w:val="en-US"/>
              </w:rPr>
              <w:t xml:space="preserve"> </w:t>
            </w:r>
            <w:r w:rsidRPr="005726EF">
              <w:rPr>
                <w:rFonts w:ascii="Calibri" w:hAnsi="Calibri" w:cs="Calibri"/>
                <w:sz w:val="22"/>
                <w:szCs w:val="22"/>
                <w:u w:val="single"/>
                <w:lang w:val="en-US"/>
              </w:rPr>
              <w:t>работы</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lang w:val="en-US"/>
              </w:rPr>
            </w:pPr>
            <w:r w:rsidRPr="005726EF">
              <w:rPr>
                <w:rFonts w:ascii="Arial AM" w:hAnsi="Arial AM" w:cs="Arial"/>
                <w:sz w:val="16"/>
                <w:szCs w:val="16"/>
                <w:lang w:val="en-US"/>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lang w:val="en-US"/>
              </w:rPr>
            </w:pPr>
            <w:r w:rsidRPr="005726EF">
              <w:rPr>
                <w:rFonts w:ascii="Arial AM" w:hAnsi="Arial AM" w:cs="Arial"/>
                <w:sz w:val="16"/>
                <w:szCs w:val="16"/>
                <w:lang w:val="en-US"/>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lang w:val="en-US"/>
              </w:rPr>
            </w:pPr>
            <w:r w:rsidRPr="005726EF">
              <w:rPr>
                <w:rFonts w:ascii="Arial AM" w:hAnsi="Arial AM" w:cs="Arial"/>
                <w:sz w:val="16"/>
                <w:szCs w:val="16"/>
                <w:lang w:val="en-US"/>
              </w:rPr>
              <w:t> </w:t>
            </w:r>
          </w:p>
        </w:tc>
      </w:tr>
      <w:tr w:rsidR="005726EF" w:rsidRPr="005726EF" w:rsidTr="00D32881">
        <w:trPr>
          <w:trHeight w:val="253"/>
        </w:trPr>
        <w:tc>
          <w:tcPr>
            <w:tcW w:w="6385" w:type="dxa"/>
            <w:gridSpan w:val="4"/>
            <w:vMerge/>
            <w:tcBorders>
              <w:top w:val="single" w:sz="4" w:space="0" w:color="auto"/>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22"/>
                <w:szCs w:val="22"/>
                <w:u w:val="single"/>
                <w:lang w:val="en-US"/>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lang w:val="en-US"/>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lang w:val="en-US"/>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lang w:val="en-US"/>
              </w:rPr>
            </w:pPr>
          </w:p>
        </w:tc>
      </w:tr>
      <w:tr w:rsidR="005726EF" w:rsidRPr="005726EF" w:rsidTr="00D32881">
        <w:trPr>
          <w:trHeight w:val="253"/>
        </w:trPr>
        <w:tc>
          <w:tcPr>
            <w:tcW w:w="6385" w:type="dxa"/>
            <w:gridSpan w:val="4"/>
            <w:vMerge/>
            <w:tcBorders>
              <w:top w:val="single" w:sz="4" w:space="0" w:color="auto"/>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22"/>
                <w:szCs w:val="22"/>
                <w:u w:val="single"/>
                <w:lang w:val="en-US"/>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lang w:val="en-US"/>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lang w:val="en-US"/>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lang w:val="en-US"/>
              </w:rPr>
            </w:pPr>
          </w:p>
        </w:tc>
      </w:tr>
      <w:tr w:rsidR="005726EF" w:rsidRPr="005726EF" w:rsidTr="00D32881">
        <w:trPr>
          <w:trHeight w:val="253"/>
        </w:trPr>
        <w:tc>
          <w:tcPr>
            <w:tcW w:w="6385" w:type="dxa"/>
            <w:gridSpan w:val="4"/>
            <w:vMerge/>
            <w:tcBorders>
              <w:top w:val="single" w:sz="4" w:space="0" w:color="auto"/>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22"/>
                <w:szCs w:val="22"/>
                <w:u w:val="single"/>
                <w:lang w:val="en-US"/>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lang w:val="en-US"/>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lang w:val="en-US"/>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lang w:val="en-US"/>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lang w:val="en-US"/>
              </w:rPr>
            </w:pPr>
            <w:r w:rsidRPr="005726EF">
              <w:rPr>
                <w:rFonts w:ascii="Arial AM" w:hAnsi="Arial AM" w:cs="Arial"/>
                <w:sz w:val="16"/>
                <w:szCs w:val="16"/>
                <w:lang w:val="en-US"/>
              </w:rPr>
              <w:t> </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5726EF" w:rsidRDefault="005726EF" w:rsidP="00D32881">
            <w:pPr>
              <w:rPr>
                <w:rFonts w:ascii="Arial AM" w:hAnsi="Arial AM" w:cs="Arial"/>
                <w:b/>
                <w:bCs/>
                <w:sz w:val="16"/>
                <w:szCs w:val="16"/>
                <w:u w:val="single"/>
                <w:lang w:val="en-US"/>
              </w:rPr>
            </w:pPr>
            <w:r w:rsidRPr="005726EF">
              <w:rPr>
                <w:rFonts w:ascii="Calibri" w:hAnsi="Calibri" w:cs="Calibri"/>
                <w:b/>
                <w:bCs/>
                <w:sz w:val="16"/>
                <w:szCs w:val="16"/>
                <w:u w:val="single"/>
                <w:lang w:val="en-US"/>
              </w:rPr>
              <w:t>Земляные</w:t>
            </w:r>
            <w:r w:rsidRPr="005726EF">
              <w:rPr>
                <w:rFonts w:ascii="Arial AM" w:hAnsi="Arial AM" w:cs="Arial"/>
                <w:b/>
                <w:bCs/>
                <w:sz w:val="16"/>
                <w:szCs w:val="16"/>
                <w:u w:val="single"/>
                <w:lang w:val="en-US"/>
              </w:rPr>
              <w:t xml:space="preserve"> </w:t>
            </w:r>
            <w:r w:rsidRPr="005726EF">
              <w:rPr>
                <w:rFonts w:ascii="Calibri" w:hAnsi="Calibri" w:cs="Calibri"/>
                <w:b/>
                <w:bCs/>
                <w:sz w:val="16"/>
                <w:szCs w:val="16"/>
                <w:u w:val="single"/>
                <w:lang w:val="en-US"/>
              </w:rPr>
              <w:t>работы</w:t>
            </w:r>
          </w:p>
        </w:tc>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5726EF" w:rsidRDefault="005726EF" w:rsidP="00D32881">
            <w:pPr>
              <w:rPr>
                <w:rFonts w:ascii="Arial AM" w:hAnsi="Arial AM" w:cs="Arial"/>
                <w:sz w:val="16"/>
                <w:szCs w:val="16"/>
                <w:lang w:val="en-US"/>
              </w:rPr>
            </w:pPr>
            <w:r w:rsidRPr="005726EF">
              <w:rPr>
                <w:rFonts w:ascii="Arial AM" w:hAnsi="Arial AM" w:cs="Arial"/>
                <w:sz w:val="16"/>
                <w:szCs w:val="16"/>
                <w:lang w:val="en-US"/>
              </w:rPr>
              <w:t> </w:t>
            </w:r>
          </w:p>
        </w:tc>
        <w:tc>
          <w:tcPr>
            <w:tcW w:w="153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726EF" w:rsidRPr="005726EF" w:rsidRDefault="005726EF" w:rsidP="00D32881">
            <w:pPr>
              <w:rPr>
                <w:rFonts w:ascii="Arial AM" w:hAnsi="Arial AM" w:cs="Arial"/>
                <w:sz w:val="16"/>
                <w:szCs w:val="16"/>
                <w:lang w:val="en-US"/>
              </w:rPr>
            </w:pPr>
            <w:r w:rsidRPr="005726EF">
              <w:rPr>
                <w:rFonts w:ascii="Arial AM" w:hAnsi="Arial AM" w:cs="Arial"/>
                <w:sz w:val="16"/>
                <w:szCs w:val="16"/>
                <w:lang w:val="en-US"/>
              </w:rPr>
              <w:t> </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lang w:val="en-US"/>
              </w:rPr>
            </w:pPr>
            <w:r w:rsidRPr="005726EF">
              <w:rPr>
                <w:rFonts w:ascii="Arial AM" w:hAnsi="Arial AM" w:cs="Arial"/>
                <w:sz w:val="16"/>
                <w:szCs w:val="16"/>
                <w:lang w:val="en-US"/>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lang w:val="en-US"/>
              </w:rPr>
            </w:pPr>
            <w:r w:rsidRPr="005726EF">
              <w:rPr>
                <w:rFonts w:ascii="Arial AM" w:hAnsi="Arial AM" w:cs="Arial"/>
                <w:sz w:val="16"/>
                <w:szCs w:val="16"/>
                <w:lang w:val="en-US"/>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4.50</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b/>
                <w:bCs/>
                <w:sz w:val="16"/>
                <w:szCs w:val="16"/>
                <w:u w:val="single"/>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b/>
                <w:bCs/>
                <w:sz w:val="16"/>
                <w:szCs w:val="16"/>
                <w:u w:val="single"/>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b/>
                <w:bCs/>
                <w:sz w:val="16"/>
                <w:szCs w:val="16"/>
                <w:u w:val="single"/>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1</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5726EF" w:rsidRDefault="005726EF" w:rsidP="00D32881">
            <w:pPr>
              <w:rPr>
                <w:rFonts w:ascii="Arial AM" w:hAnsi="Arial AM" w:cs="Arial"/>
                <w:sz w:val="16"/>
                <w:szCs w:val="16"/>
              </w:rPr>
            </w:pPr>
            <w:r w:rsidRPr="005726EF">
              <w:rPr>
                <w:rFonts w:ascii="Calibri" w:hAnsi="Calibri" w:cs="Calibri"/>
                <w:sz w:val="16"/>
                <w:szCs w:val="16"/>
              </w:rPr>
              <w:t>Бульдозерная</w:t>
            </w:r>
            <w:r w:rsidRPr="005726EF">
              <w:rPr>
                <w:rFonts w:ascii="Arial AM" w:hAnsi="Arial AM" w:cs="Arial"/>
                <w:sz w:val="16"/>
                <w:szCs w:val="16"/>
              </w:rPr>
              <w:t xml:space="preserve"> </w:t>
            </w:r>
            <w:r w:rsidRPr="005726EF">
              <w:rPr>
                <w:rFonts w:ascii="Calibri" w:hAnsi="Calibri" w:cs="Calibri"/>
                <w:sz w:val="16"/>
                <w:szCs w:val="16"/>
              </w:rPr>
              <w:t>обработка</w:t>
            </w:r>
            <w:r w:rsidRPr="005726EF">
              <w:rPr>
                <w:rFonts w:ascii="Arial AM" w:hAnsi="Arial AM" w:cs="Arial"/>
                <w:sz w:val="16"/>
                <w:szCs w:val="16"/>
              </w:rPr>
              <w:t xml:space="preserve"> </w:t>
            </w:r>
            <w:r w:rsidRPr="005726EF">
              <w:rPr>
                <w:rFonts w:ascii="Calibri" w:hAnsi="Calibri" w:cs="Calibri"/>
                <w:sz w:val="16"/>
                <w:szCs w:val="16"/>
              </w:rPr>
              <w:t>почвы</w:t>
            </w:r>
            <w:r w:rsidRPr="005726EF">
              <w:rPr>
                <w:rFonts w:ascii="Arial AM" w:hAnsi="Arial AM" w:cs="Arial"/>
                <w:sz w:val="16"/>
                <w:szCs w:val="16"/>
              </w:rPr>
              <w:t xml:space="preserve">, </w:t>
            </w:r>
            <w:r w:rsidRPr="005726EF">
              <w:rPr>
                <w:rFonts w:ascii="Calibri" w:hAnsi="Calibri" w:cs="Calibri"/>
                <w:sz w:val="16"/>
                <w:szCs w:val="16"/>
              </w:rPr>
              <w:t>накопление</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Calibri" w:hAnsi="Calibri" w:cs="Calibri"/>
                <w:sz w:val="16"/>
                <w:szCs w:val="16"/>
              </w:rPr>
              <w:t>м</w:t>
            </w:r>
            <w:r w:rsidRPr="005726EF">
              <w:rPr>
                <w:rFonts w:ascii="Arial AM" w:hAnsi="Arial AM" w:cs="Arial"/>
                <w:sz w:val="16"/>
                <w:szCs w:val="16"/>
                <w:vertAlign w:val="superscript"/>
              </w:rPr>
              <w:t>3</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1280</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E10779" w:rsidRPr="005726EF" w:rsidTr="00A62295">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2</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E10779" w:rsidRPr="005726EF" w:rsidRDefault="00E10779" w:rsidP="00E10779">
            <w:pPr>
              <w:rPr>
                <w:rFonts w:ascii="Arial AM" w:hAnsi="Arial AM" w:cs="Arial"/>
                <w:sz w:val="16"/>
                <w:szCs w:val="16"/>
              </w:rPr>
            </w:pPr>
            <w:r w:rsidRPr="00764C20">
              <w:rPr>
                <w:rFonts w:ascii="Arial" w:hAnsi="Arial" w:cs="Arial"/>
                <w:sz w:val="16"/>
                <w:szCs w:val="16"/>
              </w:rPr>
              <w:t>Մշակված</w:t>
            </w:r>
            <w:r w:rsidRPr="00764C20">
              <w:rPr>
                <w:rFonts w:ascii="Arial AM" w:hAnsi="Arial AM" w:cs="Arial"/>
                <w:sz w:val="16"/>
                <w:szCs w:val="16"/>
              </w:rPr>
              <w:t xml:space="preserve"> </w:t>
            </w:r>
            <w:r w:rsidRPr="00764C20">
              <w:rPr>
                <w:rFonts w:ascii="Arial" w:hAnsi="Arial" w:cs="Arial"/>
                <w:sz w:val="16"/>
                <w:szCs w:val="16"/>
              </w:rPr>
              <w:t>գրունտի</w:t>
            </w:r>
            <w:r w:rsidRPr="00764C20">
              <w:rPr>
                <w:rFonts w:ascii="Arial AM" w:hAnsi="Arial AM" w:cs="Arial"/>
                <w:sz w:val="16"/>
                <w:szCs w:val="16"/>
              </w:rPr>
              <w:t xml:space="preserve"> </w:t>
            </w:r>
            <w:r w:rsidRPr="00764C20">
              <w:rPr>
                <w:rFonts w:ascii="Arial" w:hAnsi="Arial" w:cs="Arial"/>
                <w:sz w:val="16"/>
                <w:szCs w:val="16"/>
              </w:rPr>
              <w:t>բարձում</w:t>
            </w:r>
            <w:r w:rsidRPr="00764C20">
              <w:rPr>
                <w:rFonts w:ascii="Arial AM" w:hAnsi="Arial AM" w:cs="Arial"/>
                <w:sz w:val="16"/>
                <w:szCs w:val="16"/>
              </w:rPr>
              <w:t xml:space="preserve"> </w:t>
            </w:r>
            <w:r w:rsidRPr="00764C20">
              <w:rPr>
                <w:rFonts w:ascii="Arial" w:hAnsi="Arial" w:cs="Arial"/>
                <w:sz w:val="16"/>
                <w:szCs w:val="16"/>
              </w:rPr>
              <w:t>էքսկավատորով</w:t>
            </w:r>
            <w:r w:rsidRPr="00764C20">
              <w:rPr>
                <w:rFonts w:ascii="Arial AM" w:hAnsi="Arial AM" w:cs="Arial"/>
                <w:sz w:val="16"/>
                <w:szCs w:val="16"/>
              </w:rPr>
              <w:t xml:space="preserve"> </w:t>
            </w:r>
            <w:r w:rsidRPr="00764C20">
              <w:rPr>
                <w:rFonts w:ascii="Arial" w:hAnsi="Arial" w:cs="Arial"/>
                <w:sz w:val="16"/>
                <w:szCs w:val="16"/>
              </w:rPr>
              <w:t>ավտոինքնաթափերի</w:t>
            </w:r>
            <w:r w:rsidRPr="00764C20">
              <w:rPr>
                <w:rFonts w:ascii="Arial AM" w:hAnsi="Arial AM" w:cs="Arial"/>
                <w:sz w:val="16"/>
                <w:szCs w:val="16"/>
              </w:rPr>
              <w:t xml:space="preserve"> </w:t>
            </w:r>
            <w:r w:rsidRPr="00764C20">
              <w:rPr>
                <w:rFonts w:ascii="Arial" w:hAnsi="Arial" w:cs="Arial"/>
                <w:sz w:val="16"/>
                <w:szCs w:val="16"/>
              </w:rPr>
              <w:t>վրա</w:t>
            </w:r>
            <w:r w:rsidRPr="00764C20">
              <w:rPr>
                <w:rFonts w:ascii="Arial AM" w:hAnsi="Arial AM" w:cs="Arial"/>
                <w:sz w:val="16"/>
                <w:szCs w:val="16"/>
              </w:rPr>
              <w:t xml:space="preserve"> /51</w:t>
            </w:r>
            <w:r w:rsidRPr="00764C20">
              <w:rPr>
                <w:rFonts w:ascii="Arial" w:hAnsi="Arial" w:cs="Arial"/>
                <w:sz w:val="16"/>
                <w:szCs w:val="16"/>
              </w:rPr>
              <w:t>մ</w:t>
            </w:r>
            <w:r w:rsidRPr="00764C20">
              <w:rPr>
                <w:rFonts w:ascii="Arial AM" w:hAnsi="Arial AM" w:cs="Arial"/>
                <w:sz w:val="16"/>
                <w:szCs w:val="16"/>
              </w:rPr>
              <w:t xml:space="preserve">3 </w:t>
            </w:r>
            <w:r w:rsidRPr="00764C20">
              <w:rPr>
                <w:rFonts w:ascii="Arial" w:hAnsi="Arial" w:cs="Arial"/>
                <w:sz w:val="16"/>
                <w:szCs w:val="16"/>
              </w:rPr>
              <w:t>մնում</w:t>
            </w:r>
            <w:r w:rsidRPr="00764C20">
              <w:rPr>
                <w:rFonts w:ascii="Arial AM" w:hAnsi="Arial AM" w:cs="Arial"/>
                <w:sz w:val="16"/>
                <w:szCs w:val="16"/>
              </w:rPr>
              <w:t xml:space="preserve"> </w:t>
            </w:r>
            <w:r w:rsidRPr="00764C20">
              <w:rPr>
                <w:rFonts w:ascii="Arial" w:hAnsi="Arial" w:cs="Arial"/>
                <w:sz w:val="16"/>
                <w:szCs w:val="16"/>
              </w:rPr>
              <w:t>է</w:t>
            </w:r>
            <w:r w:rsidRPr="00764C20">
              <w:rPr>
                <w:rFonts w:ascii="Arial AM" w:hAnsi="Arial AM" w:cs="Arial"/>
                <w:sz w:val="16"/>
                <w:szCs w:val="16"/>
              </w:rPr>
              <w:t xml:space="preserve"> </w:t>
            </w:r>
            <w:r w:rsidRPr="00764C20">
              <w:rPr>
                <w:rFonts w:ascii="Arial" w:hAnsi="Arial" w:cs="Arial"/>
                <w:sz w:val="16"/>
                <w:szCs w:val="16"/>
              </w:rPr>
              <w:t>տեղում</w:t>
            </w:r>
            <w:r w:rsidRPr="00764C20">
              <w:rPr>
                <w:rFonts w:ascii="Arial AM" w:hAnsi="Arial AM" w:cs="Arial"/>
                <w:sz w:val="16"/>
                <w:szCs w:val="16"/>
              </w:rPr>
              <w:t xml:space="preserve">, </w:t>
            </w:r>
            <w:r w:rsidRPr="00764C20">
              <w:rPr>
                <w:rFonts w:ascii="Arial" w:hAnsi="Arial" w:cs="Arial"/>
                <w:sz w:val="16"/>
                <w:szCs w:val="16"/>
              </w:rPr>
              <w:t>ետլիցքի</w:t>
            </w:r>
            <w:r w:rsidRPr="00764C20">
              <w:rPr>
                <w:rFonts w:ascii="Arial AM" w:hAnsi="Arial AM" w:cs="Arial"/>
                <w:sz w:val="16"/>
                <w:szCs w:val="16"/>
              </w:rPr>
              <w:t xml:space="preserve"> </w:t>
            </w:r>
            <w:r w:rsidRPr="00764C20">
              <w:rPr>
                <w:rFonts w:ascii="Arial" w:hAnsi="Arial" w:cs="Arial"/>
                <w:sz w:val="16"/>
                <w:szCs w:val="16"/>
              </w:rPr>
              <w:t>համար</w:t>
            </w:r>
            <w:r w:rsidRPr="00764C20">
              <w:rPr>
                <w:rFonts w:ascii="Arial AM" w:hAnsi="Arial AM" w:cs="Arial"/>
                <w:sz w:val="16"/>
                <w:szCs w:val="16"/>
              </w:rPr>
              <w:t xml:space="preserve">, </w:t>
            </w:r>
            <w:r w:rsidRPr="00764C20">
              <w:rPr>
                <w:rFonts w:ascii="Arial" w:hAnsi="Arial" w:cs="Arial"/>
                <w:sz w:val="16"/>
                <w:szCs w:val="16"/>
              </w:rPr>
              <w:t>բեմի</w:t>
            </w:r>
            <w:r w:rsidRPr="00764C20">
              <w:rPr>
                <w:rFonts w:ascii="Arial AM" w:hAnsi="Arial AM" w:cs="Arial"/>
                <w:sz w:val="16"/>
                <w:szCs w:val="16"/>
              </w:rPr>
              <w:t xml:space="preserve"> </w:t>
            </w:r>
            <w:r w:rsidRPr="00764C20">
              <w:rPr>
                <w:rFonts w:ascii="Arial" w:hAnsi="Arial" w:cs="Arial"/>
                <w:sz w:val="16"/>
                <w:szCs w:val="16"/>
              </w:rPr>
              <w:t>կառուցման</w:t>
            </w:r>
            <w:r w:rsidRPr="00764C20">
              <w:rPr>
                <w:rFonts w:ascii="Arial AM" w:hAnsi="Arial AM" w:cs="Arial"/>
                <w:sz w:val="16"/>
                <w:szCs w:val="16"/>
              </w:rPr>
              <w:t xml:space="preserve"> </w:t>
            </w:r>
            <w:r w:rsidRPr="00764C20">
              <w:rPr>
                <w:rFonts w:ascii="Arial" w:hAnsi="Arial" w:cs="Arial"/>
                <w:sz w:val="16"/>
                <w:szCs w:val="16"/>
              </w:rPr>
              <w:t>ընթացքում</w:t>
            </w:r>
            <w:r w:rsidRPr="00764C20">
              <w:rPr>
                <w:rFonts w:ascii="Arial AM" w:hAnsi="Arial AM" w:cs="Arial"/>
                <w:sz w:val="16"/>
                <w:szCs w:val="16"/>
              </w:rPr>
              <w:t>/</w:t>
            </w:r>
          </w:p>
        </w:tc>
        <w:tc>
          <w:tcPr>
            <w:tcW w:w="720" w:type="dxa"/>
            <w:vMerge w:val="restart"/>
            <w:tcBorders>
              <w:top w:val="nil"/>
              <w:left w:val="single" w:sz="4" w:space="0" w:color="auto"/>
              <w:bottom w:val="single" w:sz="4" w:space="0" w:color="auto"/>
              <w:right w:val="single" w:sz="4" w:space="0" w:color="auto"/>
            </w:tcBorders>
            <w:shd w:val="clear" w:color="auto" w:fill="auto"/>
            <w:noWrap/>
            <w:hideMark/>
          </w:tcPr>
          <w:p w:rsidR="00E10779" w:rsidRDefault="00E10779" w:rsidP="00E10779">
            <w:r w:rsidRPr="009F3AC1">
              <w:rPr>
                <w:rFonts w:ascii="Calibri" w:hAnsi="Calibri" w:cs="Calibri"/>
                <w:sz w:val="16"/>
                <w:szCs w:val="16"/>
              </w:rPr>
              <w:t>м</w:t>
            </w:r>
            <w:r w:rsidRPr="009F3AC1">
              <w:rPr>
                <w:rFonts w:ascii="Arial AM" w:hAnsi="Arial AM" w:cs="Arial"/>
                <w:sz w:val="16"/>
                <w:szCs w:val="16"/>
                <w:vertAlign w:val="superscript"/>
              </w:rPr>
              <w:t>3</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1229</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jc w:val="center"/>
              <w:rPr>
                <w:rFonts w:ascii="Arial AM" w:hAnsi="Arial AM" w:cs="Arial"/>
                <w:sz w:val="16"/>
                <w:szCs w:val="16"/>
              </w:rPr>
            </w:pPr>
            <w:r w:rsidRPr="005726EF">
              <w:rPr>
                <w:rFonts w:ascii="Arial AM" w:hAnsi="Arial AM" w:cs="Arial"/>
                <w:sz w:val="16"/>
                <w:szCs w:val="16"/>
              </w:rPr>
              <w:t> </w:t>
            </w:r>
          </w:p>
        </w:tc>
      </w:tr>
      <w:tr w:rsidR="00E10779" w:rsidRPr="005726EF" w:rsidTr="00A62295">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A62295">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A62295">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A62295">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3</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E10779" w:rsidRPr="005726EF" w:rsidRDefault="00E10779" w:rsidP="00E10779">
            <w:pPr>
              <w:rPr>
                <w:rFonts w:ascii="Arial AM" w:hAnsi="Arial AM" w:cs="Arial"/>
                <w:sz w:val="16"/>
                <w:szCs w:val="16"/>
              </w:rPr>
            </w:pPr>
            <w:r w:rsidRPr="00764C20">
              <w:rPr>
                <w:rFonts w:ascii="Calibri" w:hAnsi="Calibri" w:cs="Calibri"/>
                <w:sz w:val="16"/>
                <w:szCs w:val="16"/>
              </w:rPr>
              <w:t>Обработка</w:t>
            </w:r>
            <w:r w:rsidRPr="00764C20">
              <w:rPr>
                <w:rFonts w:ascii="Arial AM" w:hAnsi="Arial AM" w:cs="Arial"/>
                <w:sz w:val="16"/>
                <w:szCs w:val="16"/>
              </w:rPr>
              <w:t xml:space="preserve"> </w:t>
            </w:r>
            <w:r w:rsidRPr="00764C20">
              <w:rPr>
                <w:rFonts w:ascii="Calibri" w:hAnsi="Calibri" w:cs="Calibri"/>
                <w:sz w:val="16"/>
                <w:szCs w:val="16"/>
              </w:rPr>
              <w:t>вручную</w:t>
            </w:r>
            <w:r w:rsidRPr="00764C20">
              <w:rPr>
                <w:rFonts w:ascii="Arial AM" w:hAnsi="Arial AM" w:cs="Arial"/>
                <w:sz w:val="16"/>
                <w:szCs w:val="16"/>
              </w:rPr>
              <w:t xml:space="preserve">, </w:t>
            </w:r>
            <w:r w:rsidRPr="00764C20">
              <w:rPr>
                <w:rFonts w:ascii="Calibri" w:hAnsi="Calibri" w:cs="Calibri"/>
                <w:sz w:val="16"/>
                <w:szCs w:val="16"/>
              </w:rPr>
              <w:t>накопление</w:t>
            </w:r>
          </w:p>
        </w:tc>
        <w:tc>
          <w:tcPr>
            <w:tcW w:w="720" w:type="dxa"/>
            <w:vMerge w:val="restart"/>
            <w:tcBorders>
              <w:top w:val="nil"/>
              <w:left w:val="single" w:sz="4" w:space="0" w:color="auto"/>
              <w:bottom w:val="single" w:sz="4" w:space="0" w:color="auto"/>
              <w:right w:val="single" w:sz="4" w:space="0" w:color="auto"/>
            </w:tcBorders>
            <w:shd w:val="clear" w:color="auto" w:fill="auto"/>
            <w:noWrap/>
            <w:hideMark/>
          </w:tcPr>
          <w:p w:rsidR="00E10779" w:rsidRDefault="00E10779" w:rsidP="00E10779">
            <w:r w:rsidRPr="009F3AC1">
              <w:rPr>
                <w:rFonts w:ascii="Calibri" w:hAnsi="Calibri" w:cs="Calibri"/>
                <w:sz w:val="16"/>
                <w:szCs w:val="16"/>
              </w:rPr>
              <w:t>м</w:t>
            </w:r>
            <w:r w:rsidRPr="009F3AC1">
              <w:rPr>
                <w:rFonts w:ascii="Arial AM" w:hAnsi="Arial AM" w:cs="Arial"/>
                <w:sz w:val="16"/>
                <w:szCs w:val="16"/>
                <w:vertAlign w:val="superscript"/>
              </w:rPr>
              <w:t>3</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20</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jc w:val="center"/>
              <w:rPr>
                <w:rFonts w:ascii="Arial AM" w:hAnsi="Arial AM" w:cs="Arial"/>
                <w:sz w:val="16"/>
                <w:szCs w:val="16"/>
              </w:rPr>
            </w:pPr>
            <w:r w:rsidRPr="005726EF">
              <w:rPr>
                <w:rFonts w:ascii="Arial AM" w:hAnsi="Arial AM" w:cs="Arial"/>
                <w:sz w:val="16"/>
                <w:szCs w:val="16"/>
              </w:rPr>
              <w:t> </w:t>
            </w:r>
          </w:p>
        </w:tc>
      </w:tr>
      <w:tr w:rsidR="00E10779" w:rsidRPr="005726EF" w:rsidTr="00A62295">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A62295">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A62295">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A62295">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4</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E10779" w:rsidRPr="005726EF" w:rsidRDefault="00E10779" w:rsidP="00E10779">
            <w:pPr>
              <w:rPr>
                <w:rFonts w:ascii="Arial AM" w:hAnsi="Arial AM" w:cs="Arial"/>
                <w:sz w:val="16"/>
                <w:szCs w:val="16"/>
              </w:rPr>
            </w:pPr>
            <w:r w:rsidRPr="00764C20">
              <w:rPr>
                <w:rFonts w:ascii="Calibri" w:hAnsi="Calibri" w:cs="Calibri"/>
                <w:sz w:val="16"/>
                <w:szCs w:val="16"/>
              </w:rPr>
              <w:t>Ручная</w:t>
            </w:r>
            <w:r w:rsidRPr="00764C20">
              <w:rPr>
                <w:rFonts w:ascii="Arial AM" w:hAnsi="Arial AM" w:cs="Arial"/>
                <w:sz w:val="16"/>
                <w:szCs w:val="16"/>
              </w:rPr>
              <w:t xml:space="preserve"> </w:t>
            </w:r>
            <w:r w:rsidRPr="00764C20">
              <w:rPr>
                <w:rFonts w:ascii="Calibri" w:hAnsi="Calibri" w:cs="Calibri"/>
                <w:sz w:val="16"/>
                <w:szCs w:val="16"/>
              </w:rPr>
              <w:t>наземная</w:t>
            </w:r>
            <w:r w:rsidRPr="00764C20">
              <w:rPr>
                <w:rFonts w:ascii="Arial AM" w:hAnsi="Arial AM" w:cs="Arial"/>
                <w:sz w:val="16"/>
                <w:szCs w:val="16"/>
              </w:rPr>
              <w:t xml:space="preserve"> </w:t>
            </w:r>
            <w:r w:rsidRPr="00764C20">
              <w:rPr>
                <w:rFonts w:ascii="Calibri" w:hAnsi="Calibri" w:cs="Calibri"/>
                <w:sz w:val="16"/>
                <w:szCs w:val="16"/>
              </w:rPr>
              <w:t>погрузка</w:t>
            </w:r>
            <w:r w:rsidRPr="00764C20">
              <w:rPr>
                <w:rFonts w:ascii="Arial AM" w:hAnsi="Arial AM" w:cs="Arial"/>
                <w:sz w:val="16"/>
                <w:szCs w:val="16"/>
              </w:rPr>
              <w:t xml:space="preserve"> </w:t>
            </w:r>
            <w:r w:rsidRPr="00764C20">
              <w:rPr>
                <w:rFonts w:ascii="Calibri" w:hAnsi="Calibri" w:cs="Calibri"/>
                <w:sz w:val="16"/>
                <w:szCs w:val="16"/>
              </w:rPr>
              <w:t>на</w:t>
            </w:r>
            <w:r w:rsidRPr="00764C20">
              <w:rPr>
                <w:rFonts w:ascii="Arial AM" w:hAnsi="Arial AM" w:cs="Arial"/>
                <w:sz w:val="16"/>
                <w:szCs w:val="16"/>
              </w:rPr>
              <w:t xml:space="preserve"> </w:t>
            </w:r>
            <w:r w:rsidRPr="00764C20">
              <w:rPr>
                <w:rFonts w:ascii="Calibri" w:hAnsi="Calibri" w:cs="Calibri"/>
                <w:sz w:val="16"/>
                <w:szCs w:val="16"/>
              </w:rPr>
              <w:t>самосвалы</w:t>
            </w:r>
          </w:p>
        </w:tc>
        <w:tc>
          <w:tcPr>
            <w:tcW w:w="720" w:type="dxa"/>
            <w:vMerge w:val="restart"/>
            <w:tcBorders>
              <w:top w:val="nil"/>
              <w:left w:val="single" w:sz="4" w:space="0" w:color="auto"/>
              <w:bottom w:val="single" w:sz="4" w:space="0" w:color="auto"/>
              <w:right w:val="single" w:sz="4" w:space="0" w:color="auto"/>
            </w:tcBorders>
            <w:shd w:val="clear" w:color="auto" w:fill="auto"/>
            <w:noWrap/>
            <w:hideMark/>
          </w:tcPr>
          <w:p w:rsidR="00E10779" w:rsidRDefault="00E10779" w:rsidP="00E10779">
            <w:r w:rsidRPr="009F3AC1">
              <w:rPr>
                <w:rFonts w:ascii="Calibri" w:hAnsi="Calibri" w:cs="Calibri"/>
                <w:sz w:val="16"/>
                <w:szCs w:val="16"/>
              </w:rPr>
              <w:t>м</w:t>
            </w:r>
            <w:r w:rsidRPr="009F3AC1">
              <w:rPr>
                <w:rFonts w:ascii="Arial AM" w:hAnsi="Arial AM" w:cs="Arial"/>
                <w:sz w:val="16"/>
                <w:szCs w:val="16"/>
                <w:vertAlign w:val="superscript"/>
              </w:rPr>
              <w:t>3</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20</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5</w:t>
            </w:r>
          </w:p>
        </w:tc>
        <w:tc>
          <w:tcPr>
            <w:tcW w:w="3687" w:type="dxa"/>
            <w:vMerge w:val="restart"/>
            <w:tcBorders>
              <w:top w:val="nil"/>
              <w:left w:val="single" w:sz="4" w:space="0" w:color="auto"/>
              <w:bottom w:val="single" w:sz="4" w:space="0" w:color="auto"/>
              <w:right w:val="single" w:sz="4" w:space="0" w:color="auto"/>
            </w:tcBorders>
            <w:shd w:val="clear" w:color="000000" w:fill="FFFFFF"/>
            <w:vAlign w:val="center"/>
            <w:hideMark/>
          </w:tcPr>
          <w:p w:rsidR="005726EF" w:rsidRPr="005726EF" w:rsidRDefault="00764C20" w:rsidP="00D32881">
            <w:pPr>
              <w:rPr>
                <w:rFonts w:ascii="Arial AM" w:hAnsi="Arial AM" w:cs="Arial"/>
                <w:sz w:val="16"/>
                <w:szCs w:val="16"/>
              </w:rPr>
            </w:pPr>
            <w:r w:rsidRPr="00764C20">
              <w:rPr>
                <w:rFonts w:ascii="Calibri" w:hAnsi="Calibri" w:cs="Calibri"/>
                <w:sz w:val="16"/>
                <w:szCs w:val="16"/>
              </w:rPr>
              <w:t>Транспортировка</w:t>
            </w:r>
            <w:r w:rsidRPr="00764C20">
              <w:rPr>
                <w:rFonts w:ascii="Arial AM" w:hAnsi="Arial AM" w:cs="Arial"/>
                <w:sz w:val="16"/>
                <w:szCs w:val="16"/>
              </w:rPr>
              <w:t xml:space="preserve"> </w:t>
            </w:r>
            <w:r w:rsidRPr="00764C20">
              <w:rPr>
                <w:rFonts w:ascii="Calibri" w:hAnsi="Calibri" w:cs="Calibri"/>
                <w:sz w:val="16"/>
                <w:szCs w:val="16"/>
              </w:rPr>
              <w:t>обрабатываемого</w:t>
            </w:r>
            <w:r w:rsidRPr="00764C20">
              <w:rPr>
                <w:rFonts w:ascii="Arial AM" w:hAnsi="Arial AM" w:cs="Arial"/>
                <w:sz w:val="16"/>
                <w:szCs w:val="16"/>
              </w:rPr>
              <w:t xml:space="preserve"> </w:t>
            </w:r>
            <w:r w:rsidRPr="00764C20">
              <w:rPr>
                <w:rFonts w:ascii="Calibri" w:hAnsi="Calibri" w:cs="Calibri"/>
                <w:sz w:val="16"/>
                <w:szCs w:val="16"/>
              </w:rPr>
              <w:t>грунта</w:t>
            </w:r>
            <w:r w:rsidRPr="00764C20">
              <w:rPr>
                <w:rFonts w:ascii="Arial AM" w:hAnsi="Arial AM" w:cs="Arial"/>
                <w:sz w:val="16"/>
                <w:szCs w:val="16"/>
              </w:rPr>
              <w:t xml:space="preserve"> </w:t>
            </w:r>
            <w:r w:rsidRPr="00764C20">
              <w:rPr>
                <w:rFonts w:ascii="Calibri" w:hAnsi="Calibri" w:cs="Calibri"/>
                <w:sz w:val="16"/>
                <w:szCs w:val="16"/>
              </w:rPr>
              <w:t>до</w:t>
            </w:r>
            <w:r w:rsidRPr="00764C20">
              <w:rPr>
                <w:rFonts w:ascii="Arial AM" w:hAnsi="Arial AM" w:cs="Arial"/>
                <w:sz w:val="16"/>
                <w:szCs w:val="16"/>
              </w:rPr>
              <w:t xml:space="preserve"> 1 </w:t>
            </w:r>
            <w:r w:rsidRPr="00764C20">
              <w:rPr>
                <w:rFonts w:ascii="Calibri" w:hAnsi="Calibri" w:cs="Calibri"/>
                <w:sz w:val="16"/>
                <w:szCs w:val="16"/>
              </w:rPr>
              <w:t>км</w:t>
            </w:r>
            <w:r w:rsidRPr="00764C20">
              <w:rPr>
                <w:rFonts w:ascii="Arial AM" w:hAnsi="Arial AM" w:cs="Arial"/>
                <w:sz w:val="16"/>
                <w:szCs w:val="16"/>
              </w:rPr>
              <w:t xml:space="preserve"> / </w:t>
            </w:r>
            <w:r w:rsidRPr="00764C20">
              <w:rPr>
                <w:rFonts w:ascii="Calibri" w:hAnsi="Calibri" w:cs="Calibri"/>
                <w:sz w:val="16"/>
                <w:szCs w:val="16"/>
              </w:rPr>
              <w:t>отвал</w:t>
            </w:r>
            <w:r w:rsidRPr="00764C20">
              <w:rPr>
                <w:rFonts w:ascii="Arial AM" w:hAnsi="Arial AM" w:cs="Arial"/>
                <w:sz w:val="16"/>
                <w:szCs w:val="16"/>
              </w:rPr>
              <w:t xml:space="preserve"> /</w:t>
            </w:r>
          </w:p>
        </w:tc>
        <w:tc>
          <w:tcPr>
            <w:tcW w:w="7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726EF" w:rsidRPr="00E10779" w:rsidRDefault="00E10779" w:rsidP="00D32881">
            <w:pPr>
              <w:rPr>
                <w:rFonts w:asciiTheme="minorHAnsi" w:hAnsiTheme="minorHAnsi" w:cs="Arial"/>
                <w:sz w:val="16"/>
                <w:szCs w:val="16"/>
              </w:rPr>
            </w:pPr>
            <w:r>
              <w:rPr>
                <w:rFonts w:ascii="Arial AM" w:hAnsi="Arial AM" w:cs="Arial"/>
                <w:sz w:val="16"/>
                <w:szCs w:val="16"/>
              </w:rPr>
              <w:t>т</w:t>
            </w:r>
          </w:p>
        </w:tc>
        <w:tc>
          <w:tcPr>
            <w:tcW w:w="153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1998.4</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6</w:t>
            </w:r>
          </w:p>
        </w:tc>
        <w:tc>
          <w:tcPr>
            <w:tcW w:w="3687" w:type="dxa"/>
            <w:vMerge w:val="restart"/>
            <w:tcBorders>
              <w:top w:val="nil"/>
              <w:left w:val="single" w:sz="4" w:space="0" w:color="auto"/>
              <w:bottom w:val="single" w:sz="4" w:space="0" w:color="auto"/>
              <w:right w:val="single" w:sz="4" w:space="0" w:color="auto"/>
            </w:tcBorders>
            <w:shd w:val="clear" w:color="000000" w:fill="FFFFFF"/>
            <w:vAlign w:val="center"/>
            <w:hideMark/>
          </w:tcPr>
          <w:p w:rsidR="005726EF" w:rsidRPr="005726EF" w:rsidRDefault="00764C20" w:rsidP="00D32881">
            <w:pPr>
              <w:rPr>
                <w:rFonts w:ascii="Arial AM" w:hAnsi="Arial AM" w:cs="Arial"/>
                <w:sz w:val="16"/>
                <w:szCs w:val="16"/>
              </w:rPr>
            </w:pPr>
            <w:r w:rsidRPr="00764C20">
              <w:rPr>
                <w:rFonts w:ascii="Calibri" w:hAnsi="Calibri" w:cs="Calibri"/>
                <w:sz w:val="16"/>
                <w:szCs w:val="16"/>
              </w:rPr>
              <w:t>Выравнивание</w:t>
            </w:r>
            <w:r w:rsidRPr="00764C20">
              <w:rPr>
                <w:rFonts w:ascii="Arial AM" w:hAnsi="Arial AM" w:cs="Arial"/>
                <w:sz w:val="16"/>
                <w:szCs w:val="16"/>
              </w:rPr>
              <w:t xml:space="preserve"> </w:t>
            </w:r>
            <w:r w:rsidRPr="00764C20">
              <w:rPr>
                <w:rFonts w:ascii="Calibri" w:hAnsi="Calibri" w:cs="Calibri"/>
                <w:sz w:val="16"/>
                <w:szCs w:val="16"/>
              </w:rPr>
              <w:t>грунтовых</w:t>
            </w:r>
            <w:r w:rsidRPr="00764C20">
              <w:rPr>
                <w:rFonts w:ascii="Arial AM" w:hAnsi="Arial AM" w:cs="Arial"/>
                <w:sz w:val="16"/>
                <w:szCs w:val="16"/>
              </w:rPr>
              <w:t xml:space="preserve"> </w:t>
            </w:r>
            <w:r w:rsidRPr="00764C20">
              <w:rPr>
                <w:rFonts w:ascii="Calibri" w:hAnsi="Calibri" w:cs="Calibri"/>
                <w:sz w:val="16"/>
                <w:szCs w:val="16"/>
              </w:rPr>
              <w:t>обоев</w:t>
            </w:r>
            <w:r w:rsidRPr="00764C20">
              <w:rPr>
                <w:rFonts w:ascii="Arial AM" w:hAnsi="Arial AM" w:cs="Arial"/>
                <w:sz w:val="16"/>
                <w:szCs w:val="16"/>
              </w:rPr>
              <w:t xml:space="preserve"> </w:t>
            </w:r>
            <w:r w:rsidRPr="00764C20">
              <w:rPr>
                <w:rFonts w:ascii="Calibri" w:hAnsi="Calibri" w:cs="Calibri"/>
                <w:sz w:val="16"/>
                <w:szCs w:val="16"/>
              </w:rPr>
              <w:t>с</w:t>
            </w:r>
            <w:r w:rsidRPr="00764C20">
              <w:rPr>
                <w:rFonts w:ascii="Arial AM" w:hAnsi="Arial AM" w:cs="Arial"/>
                <w:sz w:val="16"/>
                <w:szCs w:val="16"/>
              </w:rPr>
              <w:t xml:space="preserve"> </w:t>
            </w:r>
            <w:r w:rsidRPr="00764C20">
              <w:rPr>
                <w:rFonts w:ascii="Calibri" w:hAnsi="Calibri" w:cs="Calibri"/>
                <w:sz w:val="16"/>
                <w:szCs w:val="16"/>
              </w:rPr>
              <w:t>помощью</w:t>
            </w:r>
            <w:r w:rsidRPr="00764C20">
              <w:rPr>
                <w:rFonts w:ascii="Arial AM" w:hAnsi="Arial AM" w:cs="Arial"/>
                <w:sz w:val="16"/>
                <w:szCs w:val="16"/>
              </w:rPr>
              <w:t xml:space="preserve"> </w:t>
            </w:r>
            <w:r w:rsidRPr="00764C20">
              <w:rPr>
                <w:rFonts w:ascii="Calibri" w:hAnsi="Calibri" w:cs="Calibri"/>
                <w:sz w:val="16"/>
                <w:szCs w:val="16"/>
              </w:rPr>
              <w:t>вытяжных</w:t>
            </w:r>
            <w:r w:rsidRPr="00764C20">
              <w:rPr>
                <w:rFonts w:ascii="Arial AM" w:hAnsi="Arial AM" w:cs="Arial"/>
                <w:sz w:val="16"/>
                <w:szCs w:val="16"/>
              </w:rPr>
              <w:t xml:space="preserve"> </w:t>
            </w:r>
            <w:r w:rsidRPr="00764C20">
              <w:rPr>
                <w:rFonts w:ascii="Calibri" w:hAnsi="Calibri" w:cs="Calibri"/>
                <w:sz w:val="16"/>
                <w:szCs w:val="16"/>
              </w:rPr>
              <w:t>механизмов</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E10779" w:rsidP="00D32881">
            <w:pPr>
              <w:rPr>
                <w:rFonts w:ascii="Arial AM" w:hAnsi="Arial AM" w:cs="Arial"/>
                <w:sz w:val="16"/>
                <w:szCs w:val="16"/>
              </w:rPr>
            </w:pPr>
            <w:r>
              <w:rPr>
                <w:rFonts w:ascii="Arial AM" w:hAnsi="Arial AM" w:cs="Arial"/>
                <w:sz w:val="16"/>
                <w:szCs w:val="16"/>
              </w:rPr>
              <w:t>м</w:t>
            </w:r>
            <w:bookmarkStart w:id="4" w:name="_GoBack"/>
            <w:bookmarkEnd w:id="4"/>
            <w:r w:rsidR="005726EF" w:rsidRPr="005726EF">
              <w:rPr>
                <w:rFonts w:ascii="Arial AM" w:hAnsi="Arial AM" w:cs="Arial"/>
                <w:sz w:val="16"/>
                <w:szCs w:val="16"/>
                <w:vertAlign w:val="superscript"/>
              </w:rPr>
              <w:t>2</w:t>
            </w:r>
          </w:p>
        </w:tc>
        <w:tc>
          <w:tcPr>
            <w:tcW w:w="153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6500</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5726EF" w:rsidRDefault="00764C20" w:rsidP="00D32881">
            <w:pPr>
              <w:rPr>
                <w:rFonts w:ascii="Arial AM" w:hAnsi="Arial AM" w:cs="Arial"/>
                <w:b/>
                <w:bCs/>
                <w:sz w:val="16"/>
                <w:szCs w:val="16"/>
                <w:u w:val="single"/>
              </w:rPr>
            </w:pPr>
            <w:r w:rsidRPr="00764C20">
              <w:rPr>
                <w:rFonts w:ascii="Calibri" w:hAnsi="Calibri" w:cs="Calibri"/>
                <w:b/>
                <w:bCs/>
                <w:sz w:val="16"/>
                <w:szCs w:val="16"/>
                <w:u w:val="single"/>
              </w:rPr>
              <w:t>Футбольное</w:t>
            </w:r>
            <w:r w:rsidRPr="00764C20">
              <w:rPr>
                <w:rFonts w:ascii="Arial AM" w:hAnsi="Arial AM" w:cs="Arial"/>
                <w:b/>
                <w:bCs/>
                <w:sz w:val="16"/>
                <w:szCs w:val="16"/>
                <w:u w:val="single"/>
              </w:rPr>
              <w:t xml:space="preserve"> </w:t>
            </w:r>
            <w:r w:rsidRPr="00764C20">
              <w:rPr>
                <w:rFonts w:ascii="Calibri" w:hAnsi="Calibri" w:cs="Calibri"/>
                <w:b/>
                <w:bCs/>
                <w:sz w:val="16"/>
                <w:szCs w:val="16"/>
                <w:u w:val="single"/>
              </w:rPr>
              <w:t>поле</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9.31</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b/>
                <w:bCs/>
                <w:sz w:val="16"/>
                <w:szCs w:val="16"/>
                <w:u w:val="single"/>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b/>
                <w:bCs/>
                <w:sz w:val="16"/>
                <w:szCs w:val="16"/>
                <w:u w:val="single"/>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b/>
                <w:bCs/>
                <w:sz w:val="16"/>
                <w:szCs w:val="16"/>
                <w:u w:val="single"/>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lastRenderedPageBreak/>
              <w:t>1</w:t>
            </w:r>
          </w:p>
        </w:tc>
        <w:tc>
          <w:tcPr>
            <w:tcW w:w="3687" w:type="dxa"/>
            <w:vMerge w:val="restart"/>
            <w:tcBorders>
              <w:top w:val="nil"/>
              <w:left w:val="single" w:sz="4" w:space="0" w:color="auto"/>
              <w:bottom w:val="single" w:sz="4" w:space="0" w:color="auto"/>
              <w:right w:val="single" w:sz="4" w:space="0" w:color="auto"/>
            </w:tcBorders>
            <w:shd w:val="clear" w:color="000000" w:fill="FFFFFF"/>
            <w:vAlign w:val="center"/>
            <w:hideMark/>
          </w:tcPr>
          <w:p w:rsidR="005726EF" w:rsidRPr="005726EF" w:rsidRDefault="00764C20" w:rsidP="00D32881">
            <w:pPr>
              <w:rPr>
                <w:rFonts w:ascii="Arial AM" w:hAnsi="Arial AM" w:cs="Arial"/>
                <w:sz w:val="16"/>
                <w:szCs w:val="16"/>
              </w:rPr>
            </w:pPr>
            <w:r w:rsidRPr="00764C20">
              <w:rPr>
                <w:rFonts w:ascii="Calibri" w:hAnsi="Calibri" w:cs="Calibri"/>
                <w:sz w:val="16"/>
                <w:szCs w:val="16"/>
              </w:rPr>
              <w:t>Выполнение</w:t>
            </w:r>
            <w:r w:rsidRPr="00764C20">
              <w:rPr>
                <w:rFonts w:ascii="Arial AM" w:hAnsi="Arial AM" w:cs="Arial"/>
                <w:sz w:val="16"/>
                <w:szCs w:val="16"/>
              </w:rPr>
              <w:t xml:space="preserve"> </w:t>
            </w:r>
            <w:r w:rsidRPr="00764C20">
              <w:rPr>
                <w:rFonts w:ascii="Calibri" w:hAnsi="Calibri" w:cs="Calibri"/>
                <w:sz w:val="16"/>
                <w:szCs w:val="16"/>
              </w:rPr>
              <w:t>гравийного</w:t>
            </w:r>
            <w:r w:rsidRPr="00764C20">
              <w:rPr>
                <w:rFonts w:ascii="Arial AM" w:hAnsi="Arial AM" w:cs="Arial"/>
                <w:sz w:val="16"/>
                <w:szCs w:val="16"/>
              </w:rPr>
              <w:t xml:space="preserve"> </w:t>
            </w:r>
            <w:r w:rsidRPr="00764C20">
              <w:rPr>
                <w:rFonts w:ascii="Calibri" w:hAnsi="Calibri" w:cs="Calibri"/>
                <w:sz w:val="16"/>
                <w:szCs w:val="16"/>
              </w:rPr>
              <w:t>слоя</w:t>
            </w:r>
            <w:r w:rsidRPr="00764C20">
              <w:rPr>
                <w:rFonts w:ascii="Arial AM" w:hAnsi="Arial AM" w:cs="Arial"/>
                <w:sz w:val="16"/>
                <w:szCs w:val="16"/>
              </w:rPr>
              <w:t xml:space="preserve"> </w:t>
            </w:r>
            <w:r w:rsidRPr="00764C20">
              <w:rPr>
                <w:rFonts w:ascii="Calibri" w:hAnsi="Calibri" w:cs="Calibri"/>
                <w:sz w:val="16"/>
                <w:szCs w:val="16"/>
              </w:rPr>
              <w:t>толщиной</w:t>
            </w:r>
            <w:r w:rsidRPr="00764C20">
              <w:rPr>
                <w:rFonts w:ascii="Arial AM" w:hAnsi="Arial AM" w:cs="Arial"/>
                <w:sz w:val="16"/>
                <w:szCs w:val="16"/>
              </w:rPr>
              <w:t xml:space="preserve"> 10 </w:t>
            </w:r>
            <w:r w:rsidRPr="00764C20">
              <w:rPr>
                <w:rFonts w:ascii="Calibri" w:hAnsi="Calibri" w:cs="Calibri"/>
                <w:sz w:val="16"/>
                <w:szCs w:val="16"/>
              </w:rPr>
              <w:t>см</w:t>
            </w:r>
            <w:r w:rsidRPr="00764C20">
              <w:rPr>
                <w:rFonts w:ascii="Arial AM" w:hAnsi="Arial AM" w:cs="Arial"/>
                <w:sz w:val="16"/>
                <w:szCs w:val="16"/>
              </w:rPr>
              <w:t>.</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E10779" w:rsidP="00D32881">
            <w:pPr>
              <w:rPr>
                <w:rFonts w:ascii="Arial AM" w:hAnsi="Arial AM" w:cs="Arial"/>
                <w:sz w:val="16"/>
                <w:szCs w:val="16"/>
              </w:rPr>
            </w:pPr>
            <w:r>
              <w:rPr>
                <w:rFonts w:ascii="Arial AM" w:hAnsi="Arial AM" w:cs="Arial"/>
                <w:sz w:val="16"/>
                <w:szCs w:val="16"/>
              </w:rPr>
              <w:t>м</w:t>
            </w:r>
            <w:r w:rsidR="005726EF" w:rsidRPr="005726EF">
              <w:rPr>
                <w:rFonts w:ascii="Arial AM" w:hAnsi="Arial AM" w:cs="Arial"/>
                <w:sz w:val="16"/>
                <w:szCs w:val="16"/>
                <w:vertAlign w:val="superscript"/>
              </w:rPr>
              <w:t>2</w:t>
            </w:r>
          </w:p>
        </w:tc>
        <w:tc>
          <w:tcPr>
            <w:tcW w:w="153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2405</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2</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5726EF" w:rsidRDefault="00764C20" w:rsidP="00D32881">
            <w:pPr>
              <w:rPr>
                <w:rFonts w:ascii="Arial AM" w:hAnsi="Arial AM" w:cs="Arial"/>
                <w:sz w:val="16"/>
                <w:szCs w:val="16"/>
              </w:rPr>
            </w:pPr>
            <w:r w:rsidRPr="00764C20">
              <w:rPr>
                <w:rFonts w:ascii="Calibri" w:hAnsi="Calibri" w:cs="Calibri"/>
                <w:sz w:val="16"/>
                <w:szCs w:val="16"/>
              </w:rPr>
              <w:t>Обработка</w:t>
            </w:r>
            <w:r w:rsidRPr="00764C20">
              <w:rPr>
                <w:rFonts w:ascii="Arial AM" w:hAnsi="Arial AM" w:cs="Arial"/>
                <w:sz w:val="16"/>
                <w:szCs w:val="16"/>
              </w:rPr>
              <w:t xml:space="preserve"> </w:t>
            </w:r>
            <w:r w:rsidRPr="00764C20">
              <w:rPr>
                <w:rFonts w:ascii="Calibri" w:hAnsi="Calibri" w:cs="Calibri"/>
                <w:sz w:val="16"/>
                <w:szCs w:val="16"/>
              </w:rPr>
              <w:t>чернозема</w:t>
            </w:r>
            <w:r w:rsidRPr="00764C20">
              <w:rPr>
                <w:rFonts w:ascii="Arial AM" w:hAnsi="Arial AM" w:cs="Arial"/>
                <w:sz w:val="16"/>
                <w:szCs w:val="16"/>
              </w:rPr>
              <w:t xml:space="preserve"> </w:t>
            </w:r>
            <w:r w:rsidRPr="00764C20">
              <w:rPr>
                <w:rFonts w:ascii="Calibri" w:hAnsi="Calibri" w:cs="Calibri"/>
                <w:sz w:val="16"/>
                <w:szCs w:val="16"/>
              </w:rPr>
              <w:t>экскаватором</w:t>
            </w:r>
            <w:r w:rsidRPr="00764C20">
              <w:rPr>
                <w:rFonts w:ascii="Arial AM" w:hAnsi="Arial AM" w:cs="Arial"/>
                <w:sz w:val="16"/>
                <w:szCs w:val="16"/>
              </w:rPr>
              <w:t xml:space="preserve">, </w:t>
            </w:r>
            <w:r w:rsidRPr="00764C20">
              <w:rPr>
                <w:rFonts w:ascii="Calibri" w:hAnsi="Calibri" w:cs="Calibri"/>
                <w:sz w:val="16"/>
                <w:szCs w:val="16"/>
              </w:rPr>
              <w:t>погрузка</w:t>
            </w:r>
            <w:r w:rsidRPr="00764C20">
              <w:rPr>
                <w:rFonts w:ascii="Arial AM" w:hAnsi="Arial AM" w:cs="Arial"/>
                <w:sz w:val="16"/>
                <w:szCs w:val="16"/>
              </w:rPr>
              <w:t xml:space="preserve"> </w:t>
            </w:r>
            <w:r w:rsidRPr="00764C20">
              <w:rPr>
                <w:rFonts w:ascii="Calibri" w:hAnsi="Calibri" w:cs="Calibri"/>
                <w:sz w:val="16"/>
                <w:szCs w:val="16"/>
              </w:rPr>
              <w:t>на</w:t>
            </w:r>
            <w:r w:rsidRPr="00764C20">
              <w:rPr>
                <w:rFonts w:ascii="Arial AM" w:hAnsi="Arial AM" w:cs="Arial"/>
                <w:sz w:val="16"/>
                <w:szCs w:val="16"/>
              </w:rPr>
              <w:t xml:space="preserve"> </w:t>
            </w:r>
            <w:r w:rsidRPr="00764C20">
              <w:rPr>
                <w:rFonts w:ascii="Calibri" w:hAnsi="Calibri" w:cs="Calibri"/>
                <w:sz w:val="16"/>
                <w:szCs w:val="16"/>
              </w:rPr>
              <w:t>самосвалы</w:t>
            </w:r>
            <w:r w:rsidRPr="00764C20">
              <w:rPr>
                <w:rFonts w:ascii="Arial AM" w:hAnsi="Arial AM" w:cs="Arial"/>
                <w:sz w:val="16"/>
                <w:szCs w:val="16"/>
              </w:rPr>
              <w:t>.</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E10779" w:rsidP="00D32881">
            <w:pPr>
              <w:rPr>
                <w:rFonts w:ascii="Arial AM" w:hAnsi="Arial AM" w:cs="Arial"/>
                <w:sz w:val="16"/>
                <w:szCs w:val="16"/>
              </w:rPr>
            </w:pPr>
            <w:r>
              <w:rPr>
                <w:rFonts w:ascii="Calibri" w:hAnsi="Calibri" w:cs="Calibri"/>
                <w:sz w:val="16"/>
                <w:szCs w:val="16"/>
              </w:rPr>
              <w:t>м</w:t>
            </w:r>
            <w:r w:rsidRPr="005726EF">
              <w:rPr>
                <w:rFonts w:ascii="Arial AM" w:hAnsi="Arial AM" w:cs="Arial"/>
                <w:sz w:val="16"/>
                <w:szCs w:val="16"/>
                <w:vertAlign w:val="superscript"/>
              </w:rPr>
              <w:t>3</w:t>
            </w:r>
          </w:p>
        </w:tc>
        <w:tc>
          <w:tcPr>
            <w:tcW w:w="153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240.5</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3</w:t>
            </w:r>
          </w:p>
        </w:tc>
        <w:tc>
          <w:tcPr>
            <w:tcW w:w="3687" w:type="dxa"/>
            <w:vMerge w:val="restart"/>
            <w:tcBorders>
              <w:top w:val="nil"/>
              <w:left w:val="single" w:sz="4" w:space="0" w:color="auto"/>
              <w:bottom w:val="single" w:sz="4" w:space="0" w:color="auto"/>
              <w:right w:val="single" w:sz="4" w:space="0" w:color="auto"/>
            </w:tcBorders>
            <w:shd w:val="clear" w:color="000000" w:fill="FFFFFF"/>
            <w:vAlign w:val="center"/>
            <w:hideMark/>
          </w:tcPr>
          <w:p w:rsidR="005726EF" w:rsidRPr="005726EF" w:rsidRDefault="00764C20" w:rsidP="00D32881">
            <w:pPr>
              <w:rPr>
                <w:rFonts w:ascii="Arial AM" w:hAnsi="Arial AM" w:cs="Arial"/>
                <w:sz w:val="16"/>
                <w:szCs w:val="16"/>
              </w:rPr>
            </w:pPr>
            <w:r w:rsidRPr="00764C20">
              <w:rPr>
                <w:rFonts w:ascii="Calibri" w:hAnsi="Calibri" w:cs="Calibri"/>
                <w:sz w:val="16"/>
                <w:szCs w:val="16"/>
              </w:rPr>
              <w:t>Перевозка</w:t>
            </w:r>
            <w:r w:rsidRPr="00764C20">
              <w:rPr>
                <w:rFonts w:ascii="Arial AM" w:hAnsi="Arial AM" w:cs="Arial"/>
                <w:sz w:val="16"/>
                <w:szCs w:val="16"/>
              </w:rPr>
              <w:t xml:space="preserve"> </w:t>
            </w:r>
            <w:r w:rsidRPr="00764C20">
              <w:rPr>
                <w:rFonts w:ascii="Calibri" w:hAnsi="Calibri" w:cs="Calibri"/>
                <w:sz w:val="16"/>
                <w:szCs w:val="16"/>
              </w:rPr>
              <w:t>окультуренного</w:t>
            </w:r>
            <w:r w:rsidRPr="00764C20">
              <w:rPr>
                <w:rFonts w:ascii="Arial AM" w:hAnsi="Arial AM" w:cs="Arial"/>
                <w:sz w:val="16"/>
                <w:szCs w:val="16"/>
              </w:rPr>
              <w:t xml:space="preserve"> </w:t>
            </w:r>
            <w:r w:rsidRPr="00764C20">
              <w:rPr>
                <w:rFonts w:ascii="Calibri" w:hAnsi="Calibri" w:cs="Calibri"/>
                <w:sz w:val="16"/>
                <w:szCs w:val="16"/>
              </w:rPr>
              <w:t>чернозема</w:t>
            </w:r>
            <w:r w:rsidRPr="00764C20">
              <w:rPr>
                <w:rFonts w:ascii="Arial AM" w:hAnsi="Arial AM" w:cs="Arial"/>
                <w:sz w:val="16"/>
                <w:szCs w:val="16"/>
              </w:rPr>
              <w:t xml:space="preserve"> </w:t>
            </w:r>
            <w:r w:rsidRPr="00764C20">
              <w:rPr>
                <w:rFonts w:ascii="Calibri" w:hAnsi="Calibri" w:cs="Calibri"/>
                <w:sz w:val="16"/>
                <w:szCs w:val="16"/>
              </w:rPr>
              <w:t>до</w:t>
            </w:r>
            <w:r w:rsidRPr="00764C20">
              <w:rPr>
                <w:rFonts w:ascii="Arial AM" w:hAnsi="Arial AM" w:cs="Arial"/>
                <w:sz w:val="16"/>
                <w:szCs w:val="16"/>
              </w:rPr>
              <w:t xml:space="preserve"> 5 </w:t>
            </w:r>
            <w:r w:rsidRPr="00764C20">
              <w:rPr>
                <w:rFonts w:ascii="Calibri" w:hAnsi="Calibri" w:cs="Calibri"/>
                <w:sz w:val="16"/>
                <w:szCs w:val="16"/>
              </w:rPr>
              <w:t>км</w:t>
            </w:r>
            <w:r w:rsidRPr="00764C20">
              <w:rPr>
                <w:rFonts w:ascii="Arial AM" w:hAnsi="Arial AM" w:cs="Arial"/>
                <w:sz w:val="16"/>
                <w:szCs w:val="16"/>
              </w:rPr>
              <w:t xml:space="preserve"> / </w:t>
            </w:r>
            <w:r w:rsidRPr="00764C20">
              <w:rPr>
                <w:rFonts w:ascii="Calibri" w:hAnsi="Calibri" w:cs="Calibri"/>
                <w:sz w:val="16"/>
                <w:szCs w:val="16"/>
              </w:rPr>
              <w:t>привезти</w:t>
            </w:r>
            <w:r w:rsidRPr="00764C20">
              <w:rPr>
                <w:rFonts w:ascii="Arial AM" w:hAnsi="Arial AM" w:cs="Arial"/>
                <w:sz w:val="16"/>
                <w:szCs w:val="16"/>
              </w:rPr>
              <w:t xml:space="preserve"> /</w:t>
            </w:r>
          </w:p>
        </w:tc>
        <w:tc>
          <w:tcPr>
            <w:tcW w:w="7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726EF" w:rsidRPr="00E10779" w:rsidRDefault="00E10779" w:rsidP="00D32881">
            <w:pPr>
              <w:rPr>
                <w:rFonts w:ascii="Calibri" w:hAnsi="Calibri" w:cs="Calibri"/>
                <w:sz w:val="16"/>
                <w:szCs w:val="16"/>
              </w:rPr>
            </w:pPr>
            <w:r>
              <w:rPr>
                <w:rFonts w:ascii="Calibri" w:hAnsi="Calibri" w:cs="Calibri"/>
                <w:sz w:val="16"/>
                <w:szCs w:val="16"/>
              </w:rPr>
              <w:t>т</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360.8</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4</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5726EF" w:rsidRDefault="00764C20" w:rsidP="00D32881">
            <w:pPr>
              <w:rPr>
                <w:rFonts w:ascii="Arial AM" w:hAnsi="Arial AM" w:cs="Arial"/>
                <w:sz w:val="16"/>
                <w:szCs w:val="16"/>
              </w:rPr>
            </w:pPr>
            <w:r w:rsidRPr="00764C20">
              <w:rPr>
                <w:rFonts w:ascii="Calibri" w:hAnsi="Calibri" w:cs="Calibri"/>
                <w:sz w:val="16"/>
                <w:szCs w:val="16"/>
              </w:rPr>
              <w:t>Выполнение</w:t>
            </w:r>
            <w:r w:rsidRPr="00764C20">
              <w:rPr>
                <w:rFonts w:ascii="Arial AM" w:hAnsi="Arial AM" w:cs="Arial"/>
                <w:sz w:val="16"/>
                <w:szCs w:val="16"/>
              </w:rPr>
              <w:t xml:space="preserve"> </w:t>
            </w:r>
            <w:r w:rsidRPr="00764C20">
              <w:rPr>
                <w:rFonts w:ascii="Calibri" w:hAnsi="Calibri" w:cs="Calibri"/>
                <w:sz w:val="16"/>
                <w:szCs w:val="16"/>
              </w:rPr>
              <w:t>естественного</w:t>
            </w:r>
            <w:r w:rsidRPr="00764C20">
              <w:rPr>
                <w:rFonts w:ascii="Arial AM" w:hAnsi="Arial AM" w:cs="Arial"/>
                <w:sz w:val="16"/>
                <w:szCs w:val="16"/>
              </w:rPr>
              <w:t xml:space="preserve"> </w:t>
            </w:r>
            <w:r w:rsidRPr="00764C20">
              <w:rPr>
                <w:rFonts w:ascii="Calibri" w:hAnsi="Calibri" w:cs="Calibri"/>
                <w:sz w:val="16"/>
                <w:szCs w:val="16"/>
              </w:rPr>
              <w:t>травяного</w:t>
            </w:r>
            <w:r w:rsidRPr="00764C20">
              <w:rPr>
                <w:rFonts w:ascii="Arial AM" w:hAnsi="Arial AM" w:cs="Arial"/>
                <w:sz w:val="16"/>
                <w:szCs w:val="16"/>
              </w:rPr>
              <w:t xml:space="preserve"> </w:t>
            </w:r>
            <w:r w:rsidRPr="00764C20">
              <w:rPr>
                <w:rFonts w:ascii="Calibri" w:hAnsi="Calibri" w:cs="Calibri"/>
                <w:sz w:val="16"/>
                <w:szCs w:val="16"/>
              </w:rPr>
              <w:t>покрова</w:t>
            </w:r>
            <w:r w:rsidRPr="00764C20">
              <w:rPr>
                <w:rFonts w:ascii="Arial AM" w:hAnsi="Arial AM" w:cs="Arial"/>
                <w:sz w:val="16"/>
                <w:szCs w:val="16"/>
              </w:rPr>
              <w:t xml:space="preserve">, </w:t>
            </w:r>
            <w:r w:rsidRPr="00764C20">
              <w:rPr>
                <w:rFonts w:ascii="Calibri" w:hAnsi="Calibri" w:cs="Calibri"/>
                <w:sz w:val="16"/>
                <w:szCs w:val="16"/>
              </w:rPr>
              <w:t>внесенного</w:t>
            </w:r>
            <w:r w:rsidRPr="00764C20">
              <w:rPr>
                <w:rFonts w:ascii="Arial AM" w:hAnsi="Arial AM" w:cs="Arial"/>
                <w:sz w:val="16"/>
                <w:szCs w:val="16"/>
              </w:rPr>
              <w:t xml:space="preserve"> </w:t>
            </w:r>
            <w:r w:rsidRPr="00764C20">
              <w:rPr>
                <w:rFonts w:ascii="Calibri" w:hAnsi="Calibri" w:cs="Calibri"/>
                <w:sz w:val="16"/>
                <w:szCs w:val="16"/>
              </w:rPr>
              <w:t>из</w:t>
            </w:r>
            <w:r w:rsidRPr="00764C20">
              <w:rPr>
                <w:rFonts w:ascii="Arial AM" w:hAnsi="Arial AM" w:cs="Arial"/>
                <w:sz w:val="16"/>
                <w:szCs w:val="16"/>
              </w:rPr>
              <w:t xml:space="preserve"> </w:t>
            </w:r>
            <w:r w:rsidRPr="00764C20">
              <w:rPr>
                <w:rFonts w:ascii="Calibri" w:hAnsi="Calibri" w:cs="Calibri"/>
                <w:sz w:val="16"/>
                <w:szCs w:val="16"/>
              </w:rPr>
              <w:t>чернозема</w:t>
            </w:r>
            <w:r w:rsidRPr="00764C20">
              <w:rPr>
                <w:rFonts w:ascii="Arial AM" w:hAnsi="Arial AM" w:cs="Arial"/>
                <w:sz w:val="16"/>
                <w:szCs w:val="16"/>
              </w:rPr>
              <w:t xml:space="preserve"> / </w:t>
            </w:r>
            <w:r w:rsidRPr="00764C20">
              <w:rPr>
                <w:rFonts w:ascii="Calibri" w:hAnsi="Calibri" w:cs="Calibri"/>
                <w:sz w:val="16"/>
                <w:szCs w:val="16"/>
              </w:rPr>
              <w:t>семян</w:t>
            </w:r>
            <w:r w:rsidRPr="00764C20">
              <w:rPr>
                <w:rFonts w:ascii="Arial AM" w:hAnsi="Arial AM" w:cs="Arial"/>
                <w:sz w:val="16"/>
                <w:szCs w:val="16"/>
              </w:rPr>
              <w:t xml:space="preserve"> </w:t>
            </w:r>
            <w:r w:rsidRPr="00764C20">
              <w:rPr>
                <w:rFonts w:ascii="Calibri" w:hAnsi="Calibri" w:cs="Calibri"/>
                <w:sz w:val="16"/>
                <w:szCs w:val="16"/>
              </w:rPr>
              <w:t>травы</w:t>
            </w:r>
            <w:r w:rsidRPr="00764C20">
              <w:rPr>
                <w:rFonts w:ascii="Arial AM" w:hAnsi="Arial AM" w:cs="Arial"/>
                <w:sz w:val="16"/>
                <w:szCs w:val="16"/>
              </w:rPr>
              <w:t xml:space="preserve"> - 0,035 </w:t>
            </w:r>
            <w:r w:rsidRPr="00764C20">
              <w:rPr>
                <w:rFonts w:ascii="Calibri" w:hAnsi="Calibri" w:cs="Calibri"/>
                <w:sz w:val="16"/>
                <w:szCs w:val="16"/>
              </w:rPr>
              <w:t>кг</w:t>
            </w:r>
            <w:r w:rsidRPr="00764C20">
              <w:rPr>
                <w:rFonts w:ascii="Arial AM" w:hAnsi="Arial AM" w:cs="Arial"/>
                <w:sz w:val="16"/>
                <w:szCs w:val="16"/>
              </w:rPr>
              <w:t xml:space="preserve"> / </w:t>
            </w:r>
            <w:r w:rsidRPr="00764C20">
              <w:rPr>
                <w:rFonts w:ascii="Calibri" w:hAnsi="Calibri" w:cs="Calibri"/>
                <w:sz w:val="16"/>
                <w:szCs w:val="16"/>
              </w:rPr>
              <w:t>м</w:t>
            </w:r>
            <w:r w:rsidRPr="00764C20">
              <w:rPr>
                <w:rFonts w:ascii="Arial AM" w:hAnsi="Arial AM" w:cs="Arial"/>
                <w:sz w:val="16"/>
                <w:szCs w:val="16"/>
              </w:rPr>
              <w:t xml:space="preserve">2, </w:t>
            </w:r>
            <w:r w:rsidRPr="00764C20">
              <w:rPr>
                <w:rFonts w:ascii="Calibri" w:hAnsi="Calibri" w:cs="Calibri"/>
                <w:sz w:val="16"/>
                <w:szCs w:val="16"/>
              </w:rPr>
              <w:t>чернозема</w:t>
            </w:r>
            <w:r w:rsidRPr="00764C20">
              <w:rPr>
                <w:rFonts w:ascii="Arial AM" w:hAnsi="Arial AM" w:cs="Arial"/>
                <w:sz w:val="16"/>
                <w:szCs w:val="16"/>
              </w:rPr>
              <w:t xml:space="preserve"> - 10 </w:t>
            </w:r>
            <w:r w:rsidRPr="00764C20">
              <w:rPr>
                <w:rFonts w:ascii="Calibri" w:hAnsi="Calibri" w:cs="Calibri"/>
                <w:sz w:val="16"/>
                <w:szCs w:val="16"/>
              </w:rPr>
              <w:t>см</w:t>
            </w:r>
            <w:r w:rsidRPr="00764C20">
              <w:rPr>
                <w:rFonts w:ascii="Arial AM" w:hAnsi="Arial AM" w:cs="Arial"/>
                <w:sz w:val="16"/>
                <w:szCs w:val="16"/>
              </w:rPr>
              <w:t xml:space="preserve"> / </w:t>
            </w:r>
            <w:r w:rsidRPr="00764C20">
              <w:rPr>
                <w:rFonts w:ascii="Calibri" w:hAnsi="Calibri" w:cs="Calibri"/>
                <w:sz w:val="16"/>
                <w:szCs w:val="16"/>
              </w:rPr>
              <w:t>м</w:t>
            </w:r>
            <w:r w:rsidRPr="00764C20">
              <w:rPr>
                <w:rFonts w:ascii="Arial AM" w:hAnsi="Arial AM" w:cs="Arial"/>
                <w:sz w:val="16"/>
                <w:szCs w:val="16"/>
              </w:rPr>
              <w:t>2.</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E10779" w:rsidP="00D32881">
            <w:pPr>
              <w:rPr>
                <w:rFonts w:ascii="Arial AM" w:hAnsi="Arial AM" w:cs="Arial"/>
                <w:sz w:val="16"/>
                <w:szCs w:val="16"/>
              </w:rPr>
            </w:pPr>
            <w:r>
              <w:rPr>
                <w:rFonts w:ascii="Calibri" w:hAnsi="Calibri" w:cs="Calibri"/>
                <w:sz w:val="16"/>
                <w:szCs w:val="16"/>
              </w:rPr>
              <w:t>м</w:t>
            </w:r>
            <w:r w:rsidR="005726EF" w:rsidRPr="005726EF">
              <w:rPr>
                <w:rFonts w:ascii="Arial AM" w:hAnsi="Arial AM" w:cs="Arial"/>
                <w:sz w:val="16"/>
                <w:szCs w:val="16"/>
                <w:vertAlign w:val="superscript"/>
              </w:rPr>
              <w:t>2</w:t>
            </w:r>
          </w:p>
        </w:tc>
        <w:tc>
          <w:tcPr>
            <w:tcW w:w="153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2405</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5</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5726EF" w:rsidRDefault="00764C20" w:rsidP="00D32881">
            <w:pPr>
              <w:rPr>
                <w:rFonts w:ascii="Arial AM" w:hAnsi="Arial AM" w:cs="Arial"/>
                <w:sz w:val="16"/>
                <w:szCs w:val="16"/>
              </w:rPr>
            </w:pPr>
            <w:r w:rsidRPr="00764C20">
              <w:rPr>
                <w:rFonts w:ascii="Calibri" w:hAnsi="Calibri" w:cs="Calibri"/>
                <w:sz w:val="16"/>
                <w:szCs w:val="16"/>
              </w:rPr>
              <w:t>Изготовление</w:t>
            </w:r>
            <w:r w:rsidRPr="00764C20">
              <w:rPr>
                <w:rFonts w:ascii="Arial AM" w:hAnsi="Arial AM" w:cs="Arial"/>
                <w:sz w:val="16"/>
                <w:szCs w:val="16"/>
              </w:rPr>
              <w:t xml:space="preserve"> </w:t>
            </w:r>
            <w:r w:rsidRPr="00764C20">
              <w:rPr>
                <w:rFonts w:ascii="Calibri" w:hAnsi="Calibri" w:cs="Calibri"/>
                <w:sz w:val="16"/>
                <w:szCs w:val="16"/>
              </w:rPr>
              <w:t>ворот</w:t>
            </w:r>
            <w:r w:rsidRPr="00764C20">
              <w:rPr>
                <w:rFonts w:ascii="Arial AM" w:hAnsi="Arial AM" w:cs="Arial"/>
                <w:sz w:val="16"/>
                <w:szCs w:val="16"/>
              </w:rPr>
              <w:t xml:space="preserve"> </w:t>
            </w:r>
            <w:r w:rsidRPr="00764C20">
              <w:rPr>
                <w:rFonts w:ascii="Calibri" w:hAnsi="Calibri" w:cs="Calibri"/>
                <w:sz w:val="16"/>
                <w:szCs w:val="16"/>
              </w:rPr>
              <w:t>из</w:t>
            </w:r>
            <w:r w:rsidRPr="00764C20">
              <w:rPr>
                <w:rFonts w:ascii="Arial AM" w:hAnsi="Arial AM" w:cs="Arial"/>
                <w:sz w:val="16"/>
                <w:szCs w:val="16"/>
              </w:rPr>
              <w:t xml:space="preserve"> </w:t>
            </w:r>
            <w:r w:rsidRPr="00764C20">
              <w:rPr>
                <w:rFonts w:ascii="Calibri" w:hAnsi="Calibri" w:cs="Calibri"/>
                <w:sz w:val="16"/>
                <w:szCs w:val="16"/>
              </w:rPr>
              <w:t>стальных</w:t>
            </w:r>
            <w:r w:rsidRPr="00764C20">
              <w:rPr>
                <w:rFonts w:ascii="Arial AM" w:hAnsi="Arial AM" w:cs="Arial"/>
                <w:sz w:val="16"/>
                <w:szCs w:val="16"/>
              </w:rPr>
              <w:t xml:space="preserve"> </w:t>
            </w:r>
            <w:r w:rsidRPr="00764C20">
              <w:rPr>
                <w:rFonts w:ascii="Calibri" w:hAnsi="Calibri" w:cs="Calibri"/>
                <w:sz w:val="16"/>
                <w:szCs w:val="16"/>
              </w:rPr>
              <w:t>труб</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764C20" w:rsidRDefault="00764C20" w:rsidP="00D32881">
            <w:pPr>
              <w:rPr>
                <w:rFonts w:ascii="Calibri" w:hAnsi="Calibri" w:cs="Calibri"/>
                <w:sz w:val="16"/>
                <w:szCs w:val="16"/>
              </w:rPr>
            </w:pPr>
            <w:r>
              <w:rPr>
                <w:rFonts w:ascii="Calibri" w:hAnsi="Calibri" w:cs="Calibri"/>
                <w:sz w:val="16"/>
                <w:szCs w:val="16"/>
              </w:rPr>
              <w:t>т</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0.302</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6</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764C20" w:rsidRDefault="00764C20" w:rsidP="00764C20">
            <w:pPr>
              <w:rPr>
                <w:rFonts w:ascii="Calibri" w:hAnsi="Calibri" w:cs="Calibri"/>
                <w:sz w:val="16"/>
                <w:szCs w:val="16"/>
                <w:lang w:val="en-US"/>
              </w:rPr>
            </w:pPr>
            <w:r>
              <w:rPr>
                <w:rFonts w:ascii="Calibri" w:hAnsi="Calibri" w:cs="Calibri"/>
                <w:sz w:val="16"/>
                <w:szCs w:val="16"/>
              </w:rPr>
              <w:t>Тр</w:t>
            </w:r>
            <w:r>
              <w:rPr>
                <w:rFonts w:ascii="Calibri" w:hAnsi="Calibri" w:cs="Calibri"/>
                <w:sz w:val="16"/>
                <w:szCs w:val="16"/>
                <w:lang w:val="en-US"/>
              </w:rPr>
              <w:t xml:space="preserve">убы </w:t>
            </w:r>
            <w:r w:rsidR="005726EF" w:rsidRPr="005726EF">
              <w:rPr>
                <w:rFonts w:ascii="Arial AM" w:hAnsi="Arial AM" w:cs="Arial"/>
                <w:sz w:val="16"/>
                <w:szCs w:val="16"/>
              </w:rPr>
              <w:t xml:space="preserve"> </w:t>
            </w:r>
            <w:r w:rsidR="005726EF" w:rsidRPr="005726EF">
              <w:rPr>
                <w:rFonts w:ascii="Arial AM" w:hAnsi="Arial AM" w:cs="Arial"/>
                <w:sz w:val="16"/>
                <w:szCs w:val="16"/>
              </w:rPr>
              <w:t>89x5</w:t>
            </w:r>
            <w:r>
              <w:rPr>
                <w:rFonts w:ascii="Calibri" w:hAnsi="Calibri" w:cs="Calibri"/>
                <w:sz w:val="16"/>
                <w:szCs w:val="16"/>
              </w:rPr>
              <w:t>м</w:t>
            </w:r>
            <w:r>
              <w:rPr>
                <w:rFonts w:ascii="Calibri" w:hAnsi="Calibri" w:cs="Calibri"/>
                <w:sz w:val="16"/>
                <w:szCs w:val="16"/>
                <w:lang w:val="en-US"/>
              </w:rPr>
              <w:t>м</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764C20" w:rsidRDefault="00764C20" w:rsidP="00D32881">
            <w:pPr>
              <w:rPr>
                <w:rFonts w:ascii="Calibri" w:hAnsi="Calibri" w:cs="Calibri"/>
                <w:sz w:val="16"/>
                <w:szCs w:val="16"/>
              </w:rPr>
            </w:pPr>
            <w:r>
              <w:rPr>
                <w:rFonts w:ascii="Calibri" w:hAnsi="Calibri" w:cs="Calibri"/>
                <w:sz w:val="16"/>
                <w:szCs w:val="16"/>
              </w:rPr>
              <w:t>т</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0.302</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7</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764C20" w:rsidRDefault="00764C20" w:rsidP="00D32881">
            <w:pPr>
              <w:rPr>
                <w:rFonts w:ascii="Calibri" w:hAnsi="Calibri" w:cs="Calibri"/>
                <w:sz w:val="16"/>
                <w:szCs w:val="16"/>
                <w:lang w:val="en-US"/>
              </w:rPr>
            </w:pPr>
            <w:r>
              <w:rPr>
                <w:rFonts w:ascii="Calibri" w:hAnsi="Calibri" w:cs="Calibri"/>
                <w:sz w:val="16"/>
                <w:szCs w:val="16"/>
              </w:rPr>
              <w:t>С</w:t>
            </w:r>
            <w:r>
              <w:rPr>
                <w:rFonts w:ascii="Calibri" w:hAnsi="Calibri" w:cs="Calibri"/>
                <w:sz w:val="16"/>
                <w:szCs w:val="16"/>
                <w:lang w:val="en-US"/>
              </w:rPr>
              <w:t>етка</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764C20" w:rsidRDefault="00764C20" w:rsidP="00764C20">
            <w:pPr>
              <w:rPr>
                <w:rFonts w:ascii="Calibri" w:hAnsi="Calibri" w:cs="Calibri"/>
                <w:sz w:val="16"/>
                <w:szCs w:val="16"/>
                <w:lang w:val="en-US"/>
              </w:rPr>
            </w:pPr>
            <w:r>
              <w:rPr>
                <w:rFonts w:ascii="Calibri" w:hAnsi="Calibri" w:cs="Calibri"/>
                <w:sz w:val="16"/>
                <w:szCs w:val="16"/>
                <w:lang w:val="en-US"/>
              </w:rPr>
              <w:t>шт</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2</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8</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5726EF" w:rsidRDefault="00764C20" w:rsidP="00D32881">
            <w:pPr>
              <w:rPr>
                <w:rFonts w:ascii="Arial AM" w:hAnsi="Arial AM" w:cs="Arial"/>
                <w:sz w:val="16"/>
                <w:szCs w:val="16"/>
              </w:rPr>
            </w:pPr>
            <w:r w:rsidRPr="00764C20">
              <w:rPr>
                <w:rFonts w:ascii="Calibri" w:hAnsi="Calibri" w:cs="Calibri"/>
                <w:sz w:val="16"/>
                <w:szCs w:val="16"/>
              </w:rPr>
              <w:t>Масляная</w:t>
            </w:r>
            <w:r w:rsidRPr="00764C20">
              <w:rPr>
                <w:rFonts w:ascii="Arial AM" w:hAnsi="Arial AM" w:cs="Arial"/>
                <w:sz w:val="16"/>
                <w:szCs w:val="16"/>
              </w:rPr>
              <w:t xml:space="preserve"> </w:t>
            </w:r>
            <w:r w:rsidRPr="00764C20">
              <w:rPr>
                <w:rFonts w:ascii="Calibri" w:hAnsi="Calibri" w:cs="Calibri"/>
                <w:sz w:val="16"/>
                <w:szCs w:val="16"/>
              </w:rPr>
              <w:t>покраска</w:t>
            </w:r>
            <w:r w:rsidRPr="00764C20">
              <w:rPr>
                <w:rFonts w:ascii="Arial AM" w:hAnsi="Arial AM" w:cs="Arial"/>
                <w:sz w:val="16"/>
                <w:szCs w:val="16"/>
              </w:rPr>
              <w:t xml:space="preserve"> </w:t>
            </w:r>
            <w:r w:rsidRPr="00764C20">
              <w:rPr>
                <w:rFonts w:ascii="Calibri" w:hAnsi="Calibri" w:cs="Calibri"/>
                <w:sz w:val="16"/>
                <w:szCs w:val="16"/>
              </w:rPr>
              <w:t>металлических</w:t>
            </w:r>
            <w:r w:rsidRPr="00764C20">
              <w:rPr>
                <w:rFonts w:ascii="Arial AM" w:hAnsi="Arial AM" w:cs="Arial"/>
                <w:sz w:val="16"/>
                <w:szCs w:val="16"/>
              </w:rPr>
              <w:t xml:space="preserve"> </w:t>
            </w:r>
            <w:r w:rsidRPr="00764C20">
              <w:rPr>
                <w:rFonts w:ascii="Calibri" w:hAnsi="Calibri" w:cs="Calibri"/>
                <w:sz w:val="16"/>
                <w:szCs w:val="16"/>
              </w:rPr>
              <w:t>деталей</w:t>
            </w:r>
            <w:r w:rsidRPr="00764C20">
              <w:rPr>
                <w:rFonts w:ascii="Arial AM" w:hAnsi="Arial AM" w:cs="Arial"/>
                <w:sz w:val="16"/>
                <w:szCs w:val="16"/>
              </w:rPr>
              <w:t xml:space="preserve"> </w:t>
            </w:r>
            <w:r w:rsidRPr="00764C20">
              <w:rPr>
                <w:rFonts w:ascii="Calibri" w:hAnsi="Calibri" w:cs="Calibri"/>
                <w:sz w:val="16"/>
                <w:szCs w:val="16"/>
              </w:rPr>
              <w:t>в</w:t>
            </w:r>
            <w:r w:rsidRPr="00764C20">
              <w:rPr>
                <w:rFonts w:ascii="Arial AM" w:hAnsi="Arial AM" w:cs="Arial"/>
                <w:sz w:val="16"/>
                <w:szCs w:val="16"/>
              </w:rPr>
              <w:t xml:space="preserve"> 2 </w:t>
            </w:r>
            <w:r w:rsidRPr="00764C20">
              <w:rPr>
                <w:rFonts w:ascii="Calibri" w:hAnsi="Calibri" w:cs="Calibri"/>
                <w:sz w:val="16"/>
                <w:szCs w:val="16"/>
              </w:rPr>
              <w:t>слоя</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764C20" w:rsidRDefault="00764C20" w:rsidP="00D32881">
            <w:pPr>
              <w:rPr>
                <w:rFonts w:ascii="Calibri" w:hAnsi="Calibri" w:cs="Calibri"/>
                <w:sz w:val="16"/>
                <w:szCs w:val="16"/>
              </w:rPr>
            </w:pPr>
            <w:r>
              <w:rPr>
                <w:rFonts w:ascii="Calibri" w:hAnsi="Calibri" w:cs="Calibri"/>
                <w:sz w:val="16"/>
                <w:szCs w:val="16"/>
              </w:rPr>
              <w:t>т</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0.302</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764C20" w:rsidRDefault="00764C20" w:rsidP="00D32881">
            <w:pPr>
              <w:rPr>
                <w:rFonts w:ascii="Calibri" w:hAnsi="Calibri" w:cs="Calibri"/>
                <w:b/>
                <w:bCs/>
                <w:sz w:val="16"/>
                <w:szCs w:val="16"/>
                <w:u w:val="single"/>
                <w:lang w:val="en-US"/>
              </w:rPr>
            </w:pPr>
            <w:r>
              <w:rPr>
                <w:rFonts w:ascii="Calibri" w:hAnsi="Calibri" w:cs="Calibri"/>
                <w:b/>
                <w:bCs/>
                <w:sz w:val="16"/>
                <w:szCs w:val="16"/>
                <w:u w:val="single"/>
              </w:rPr>
              <w:t>М</w:t>
            </w:r>
            <w:r>
              <w:rPr>
                <w:rFonts w:ascii="Calibri" w:hAnsi="Calibri" w:cs="Calibri"/>
                <w:b/>
                <w:bCs/>
                <w:sz w:val="16"/>
                <w:szCs w:val="16"/>
                <w:u w:val="single"/>
                <w:lang w:val="en-US"/>
              </w:rPr>
              <w:t>ини футбольное поле</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8.25</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b/>
                <w:bCs/>
                <w:sz w:val="16"/>
                <w:szCs w:val="16"/>
                <w:u w:val="single"/>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b/>
                <w:bCs/>
                <w:sz w:val="16"/>
                <w:szCs w:val="16"/>
                <w:u w:val="single"/>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b/>
                <w:bCs/>
                <w:sz w:val="16"/>
                <w:szCs w:val="16"/>
                <w:u w:val="single"/>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1</w:t>
            </w:r>
          </w:p>
        </w:tc>
        <w:tc>
          <w:tcPr>
            <w:tcW w:w="3687" w:type="dxa"/>
            <w:vMerge w:val="restart"/>
            <w:tcBorders>
              <w:top w:val="nil"/>
              <w:left w:val="single" w:sz="4" w:space="0" w:color="auto"/>
              <w:bottom w:val="single" w:sz="4" w:space="0" w:color="auto"/>
              <w:right w:val="single" w:sz="4" w:space="0" w:color="auto"/>
            </w:tcBorders>
            <w:shd w:val="clear" w:color="000000" w:fill="FFFFFF"/>
            <w:vAlign w:val="center"/>
            <w:hideMark/>
          </w:tcPr>
          <w:p w:rsidR="005726EF" w:rsidRPr="005726EF" w:rsidRDefault="00764C20" w:rsidP="00D32881">
            <w:pPr>
              <w:rPr>
                <w:rFonts w:ascii="Arial AM" w:hAnsi="Arial AM" w:cs="Arial"/>
                <w:sz w:val="16"/>
                <w:szCs w:val="16"/>
              </w:rPr>
            </w:pPr>
            <w:r w:rsidRPr="00764C20">
              <w:rPr>
                <w:rFonts w:ascii="Calibri" w:hAnsi="Calibri" w:cs="Calibri"/>
                <w:sz w:val="16"/>
                <w:szCs w:val="16"/>
              </w:rPr>
              <w:t>Выполнение</w:t>
            </w:r>
            <w:r w:rsidRPr="00764C20">
              <w:rPr>
                <w:rFonts w:ascii="Arial AM" w:hAnsi="Arial AM" w:cs="Arial"/>
                <w:sz w:val="16"/>
                <w:szCs w:val="16"/>
              </w:rPr>
              <w:t xml:space="preserve"> </w:t>
            </w:r>
            <w:r w:rsidRPr="00764C20">
              <w:rPr>
                <w:rFonts w:ascii="Calibri" w:hAnsi="Calibri" w:cs="Calibri"/>
                <w:sz w:val="16"/>
                <w:szCs w:val="16"/>
              </w:rPr>
              <w:t>гравийного</w:t>
            </w:r>
            <w:r w:rsidRPr="00764C20">
              <w:rPr>
                <w:rFonts w:ascii="Arial AM" w:hAnsi="Arial AM" w:cs="Arial"/>
                <w:sz w:val="16"/>
                <w:szCs w:val="16"/>
              </w:rPr>
              <w:t xml:space="preserve"> </w:t>
            </w:r>
            <w:r w:rsidRPr="00764C20">
              <w:rPr>
                <w:rFonts w:ascii="Calibri" w:hAnsi="Calibri" w:cs="Calibri"/>
                <w:sz w:val="16"/>
                <w:szCs w:val="16"/>
              </w:rPr>
              <w:t>слоя</w:t>
            </w:r>
            <w:r w:rsidRPr="00764C20">
              <w:rPr>
                <w:rFonts w:ascii="Arial AM" w:hAnsi="Arial AM" w:cs="Arial"/>
                <w:sz w:val="16"/>
                <w:szCs w:val="16"/>
              </w:rPr>
              <w:t xml:space="preserve"> </w:t>
            </w:r>
            <w:r w:rsidRPr="00764C20">
              <w:rPr>
                <w:rFonts w:ascii="Calibri" w:hAnsi="Calibri" w:cs="Calibri"/>
                <w:sz w:val="16"/>
                <w:szCs w:val="16"/>
              </w:rPr>
              <w:t>толщиной</w:t>
            </w:r>
            <w:r w:rsidRPr="00764C20">
              <w:rPr>
                <w:rFonts w:ascii="Arial AM" w:hAnsi="Arial AM" w:cs="Arial"/>
                <w:sz w:val="16"/>
                <w:szCs w:val="16"/>
              </w:rPr>
              <w:t xml:space="preserve"> 10 </w:t>
            </w:r>
            <w:r w:rsidRPr="00764C20">
              <w:rPr>
                <w:rFonts w:ascii="Calibri" w:hAnsi="Calibri" w:cs="Calibri"/>
                <w:sz w:val="16"/>
                <w:szCs w:val="16"/>
              </w:rPr>
              <w:t>см</w:t>
            </w:r>
            <w:r w:rsidRPr="00764C20">
              <w:rPr>
                <w:rFonts w:ascii="Arial AM" w:hAnsi="Arial AM" w:cs="Arial"/>
                <w:sz w:val="16"/>
                <w:szCs w:val="16"/>
              </w:rPr>
              <w:t>.</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C95B6B" w:rsidP="00D32881">
            <w:pPr>
              <w:rPr>
                <w:rFonts w:ascii="Arial AM" w:hAnsi="Arial AM" w:cs="Arial"/>
                <w:sz w:val="16"/>
                <w:szCs w:val="16"/>
              </w:rPr>
            </w:pPr>
            <w:r>
              <w:rPr>
                <w:rFonts w:ascii="Calibri" w:hAnsi="Calibri" w:cs="Calibri"/>
                <w:sz w:val="16"/>
                <w:szCs w:val="16"/>
                <w:lang w:val="en-US"/>
              </w:rPr>
              <w:t>м</w:t>
            </w:r>
            <w:r w:rsidR="005726EF" w:rsidRPr="005726EF">
              <w:rPr>
                <w:rFonts w:ascii="Arial AM" w:hAnsi="Arial AM" w:cs="Arial"/>
                <w:sz w:val="16"/>
                <w:szCs w:val="16"/>
                <w:vertAlign w:val="superscript"/>
              </w:rPr>
              <w:t>2</w:t>
            </w:r>
          </w:p>
        </w:tc>
        <w:tc>
          <w:tcPr>
            <w:tcW w:w="153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308</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2</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5726EF" w:rsidRDefault="00C95B6B" w:rsidP="00D32881">
            <w:pPr>
              <w:rPr>
                <w:rFonts w:ascii="Arial AM" w:hAnsi="Arial AM" w:cs="Arial"/>
                <w:sz w:val="16"/>
                <w:szCs w:val="16"/>
              </w:rPr>
            </w:pPr>
            <w:r w:rsidRPr="00C95B6B">
              <w:rPr>
                <w:rFonts w:ascii="Calibri" w:hAnsi="Calibri" w:cs="Calibri"/>
                <w:sz w:val="16"/>
                <w:szCs w:val="16"/>
              </w:rPr>
              <w:t>Подготовка</w:t>
            </w:r>
            <w:r w:rsidRPr="00C95B6B">
              <w:rPr>
                <w:rFonts w:ascii="Arial AM" w:hAnsi="Arial AM" w:cs="Arial"/>
                <w:sz w:val="16"/>
                <w:szCs w:val="16"/>
              </w:rPr>
              <w:t xml:space="preserve"> </w:t>
            </w:r>
            <w:r w:rsidRPr="00C95B6B">
              <w:rPr>
                <w:rFonts w:ascii="Calibri" w:hAnsi="Calibri" w:cs="Calibri"/>
                <w:sz w:val="16"/>
                <w:szCs w:val="16"/>
              </w:rPr>
              <w:t>асфальтового</w:t>
            </w:r>
            <w:r w:rsidRPr="00C95B6B">
              <w:rPr>
                <w:rFonts w:ascii="Arial AM" w:hAnsi="Arial AM" w:cs="Arial"/>
                <w:sz w:val="16"/>
                <w:szCs w:val="16"/>
              </w:rPr>
              <w:t xml:space="preserve"> </w:t>
            </w:r>
            <w:r w:rsidRPr="00C95B6B">
              <w:rPr>
                <w:rFonts w:ascii="Calibri" w:hAnsi="Calibri" w:cs="Calibri"/>
                <w:sz w:val="16"/>
                <w:szCs w:val="16"/>
              </w:rPr>
              <w:t>покрытия</w:t>
            </w:r>
            <w:r w:rsidRPr="00C95B6B">
              <w:rPr>
                <w:rFonts w:ascii="Arial AM" w:hAnsi="Arial AM" w:cs="Arial"/>
                <w:sz w:val="16"/>
                <w:szCs w:val="16"/>
              </w:rPr>
              <w:t xml:space="preserve"> </w:t>
            </w:r>
            <w:r w:rsidRPr="00C95B6B">
              <w:rPr>
                <w:rFonts w:ascii="Calibri" w:hAnsi="Calibri" w:cs="Calibri"/>
                <w:sz w:val="16"/>
                <w:szCs w:val="16"/>
              </w:rPr>
              <w:t>толщиной</w:t>
            </w:r>
            <w:r w:rsidRPr="00C95B6B">
              <w:rPr>
                <w:rFonts w:ascii="Arial AM" w:hAnsi="Arial AM" w:cs="Arial"/>
                <w:sz w:val="16"/>
                <w:szCs w:val="16"/>
              </w:rPr>
              <w:t xml:space="preserve"> 5 </w:t>
            </w:r>
            <w:r w:rsidRPr="00C95B6B">
              <w:rPr>
                <w:rFonts w:ascii="Calibri" w:hAnsi="Calibri" w:cs="Calibri"/>
                <w:sz w:val="16"/>
                <w:szCs w:val="16"/>
              </w:rPr>
              <w:t>см</w:t>
            </w:r>
            <w:r w:rsidRPr="00C95B6B">
              <w:rPr>
                <w:rFonts w:ascii="Arial AM" w:hAnsi="Arial AM" w:cs="Arial"/>
                <w:sz w:val="16"/>
                <w:szCs w:val="16"/>
              </w:rPr>
              <w:t>.</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C95B6B" w:rsidP="00D32881">
            <w:pPr>
              <w:rPr>
                <w:rFonts w:ascii="Arial AM" w:hAnsi="Arial AM" w:cs="Arial"/>
                <w:sz w:val="16"/>
                <w:szCs w:val="16"/>
              </w:rPr>
            </w:pPr>
            <w:r>
              <w:rPr>
                <w:rFonts w:ascii="Calibri" w:hAnsi="Calibri" w:cs="Calibri"/>
                <w:sz w:val="16"/>
                <w:szCs w:val="16"/>
              </w:rPr>
              <w:t>м</w:t>
            </w:r>
            <w:r w:rsidR="005726EF" w:rsidRPr="005726EF">
              <w:rPr>
                <w:rFonts w:ascii="Arial AM" w:hAnsi="Arial AM" w:cs="Arial"/>
                <w:sz w:val="16"/>
                <w:szCs w:val="16"/>
                <w:vertAlign w:val="superscript"/>
              </w:rPr>
              <w:t>2</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308</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3</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C95B6B" w:rsidRDefault="00C95B6B" w:rsidP="00D32881">
            <w:pPr>
              <w:rPr>
                <w:rFonts w:ascii="Calibri" w:hAnsi="Calibri" w:cs="Calibri"/>
                <w:sz w:val="16"/>
                <w:szCs w:val="16"/>
                <w:lang w:val="en-US"/>
              </w:rPr>
            </w:pPr>
            <w:r>
              <w:rPr>
                <w:rFonts w:ascii="Calibri" w:hAnsi="Calibri" w:cs="Calibri"/>
                <w:sz w:val="16"/>
                <w:szCs w:val="16"/>
              </w:rPr>
              <w:t>В</w:t>
            </w:r>
            <w:r>
              <w:rPr>
                <w:rFonts w:ascii="Calibri" w:hAnsi="Calibri" w:cs="Calibri"/>
                <w:sz w:val="16"/>
                <w:szCs w:val="16"/>
                <w:lang w:val="en-US"/>
              </w:rPr>
              <w:t>атин</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C95B6B" w:rsidP="00D32881">
            <w:pPr>
              <w:rPr>
                <w:rFonts w:ascii="Arial AM" w:hAnsi="Arial AM" w:cs="Arial"/>
                <w:sz w:val="16"/>
                <w:szCs w:val="16"/>
              </w:rPr>
            </w:pPr>
            <w:r>
              <w:rPr>
                <w:rFonts w:ascii="Arial AM" w:hAnsi="Arial AM" w:cs="Arial"/>
                <w:sz w:val="16"/>
                <w:szCs w:val="16"/>
              </w:rPr>
              <w:t>м</w:t>
            </w:r>
            <w:r w:rsidR="005726EF" w:rsidRPr="005726EF">
              <w:rPr>
                <w:rFonts w:ascii="Arial AM" w:hAnsi="Arial AM" w:cs="Arial"/>
                <w:sz w:val="16"/>
                <w:szCs w:val="16"/>
                <w:vertAlign w:val="superscript"/>
              </w:rPr>
              <w:t>2</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308</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4</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5726EF" w:rsidRDefault="00C95B6B" w:rsidP="00D32881">
            <w:pPr>
              <w:rPr>
                <w:rFonts w:ascii="Arial AM" w:hAnsi="Arial AM" w:cs="Arial"/>
                <w:sz w:val="16"/>
                <w:szCs w:val="16"/>
              </w:rPr>
            </w:pPr>
            <w:r w:rsidRPr="00C95B6B">
              <w:rPr>
                <w:rFonts w:ascii="Calibri" w:hAnsi="Calibri" w:cs="Calibri"/>
                <w:sz w:val="16"/>
                <w:szCs w:val="16"/>
              </w:rPr>
              <w:t>Реализация</w:t>
            </w:r>
            <w:r w:rsidRPr="00C95B6B">
              <w:rPr>
                <w:rFonts w:ascii="Arial AM" w:hAnsi="Arial AM" w:cs="Arial"/>
                <w:sz w:val="16"/>
                <w:szCs w:val="16"/>
              </w:rPr>
              <w:t xml:space="preserve"> </w:t>
            </w:r>
            <w:r w:rsidRPr="00C95B6B">
              <w:rPr>
                <w:rFonts w:ascii="Calibri" w:hAnsi="Calibri" w:cs="Calibri"/>
                <w:sz w:val="16"/>
                <w:szCs w:val="16"/>
              </w:rPr>
              <w:t>искусственного</w:t>
            </w:r>
            <w:r w:rsidRPr="00C95B6B">
              <w:rPr>
                <w:rFonts w:ascii="Arial AM" w:hAnsi="Arial AM" w:cs="Arial"/>
                <w:sz w:val="16"/>
                <w:szCs w:val="16"/>
              </w:rPr>
              <w:t xml:space="preserve"> </w:t>
            </w:r>
            <w:r w:rsidRPr="00C95B6B">
              <w:rPr>
                <w:rFonts w:ascii="Calibri" w:hAnsi="Calibri" w:cs="Calibri"/>
                <w:sz w:val="16"/>
                <w:szCs w:val="16"/>
              </w:rPr>
              <w:t>газона</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C95B6B" w:rsidP="00D32881">
            <w:pPr>
              <w:rPr>
                <w:rFonts w:ascii="Arial AM" w:hAnsi="Arial AM" w:cs="Arial"/>
                <w:sz w:val="16"/>
                <w:szCs w:val="16"/>
              </w:rPr>
            </w:pPr>
            <w:r>
              <w:rPr>
                <w:rFonts w:ascii="Arial AM" w:hAnsi="Arial AM" w:cs="Arial"/>
                <w:sz w:val="16"/>
                <w:szCs w:val="16"/>
              </w:rPr>
              <w:t>м</w:t>
            </w:r>
            <w:r w:rsidR="005726EF" w:rsidRPr="005726EF">
              <w:rPr>
                <w:rFonts w:ascii="Arial AM" w:hAnsi="Arial AM" w:cs="Arial"/>
                <w:sz w:val="16"/>
                <w:szCs w:val="16"/>
                <w:vertAlign w:val="superscript"/>
              </w:rPr>
              <w:t>2</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308</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5</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5726EF" w:rsidRDefault="00C95B6B" w:rsidP="00D32881">
            <w:pPr>
              <w:rPr>
                <w:rFonts w:ascii="Arial AM" w:hAnsi="Arial AM" w:cs="Arial"/>
                <w:sz w:val="16"/>
                <w:szCs w:val="16"/>
              </w:rPr>
            </w:pPr>
            <w:r w:rsidRPr="00C95B6B">
              <w:rPr>
                <w:rFonts w:ascii="Calibri" w:hAnsi="Calibri" w:cs="Calibri"/>
                <w:sz w:val="16"/>
                <w:szCs w:val="16"/>
              </w:rPr>
              <w:t>Изготовление</w:t>
            </w:r>
            <w:r w:rsidRPr="00C95B6B">
              <w:rPr>
                <w:rFonts w:ascii="Arial AM" w:hAnsi="Arial AM" w:cs="Arial"/>
                <w:sz w:val="16"/>
                <w:szCs w:val="16"/>
              </w:rPr>
              <w:t xml:space="preserve"> </w:t>
            </w:r>
            <w:r w:rsidRPr="00C95B6B">
              <w:rPr>
                <w:rFonts w:ascii="Calibri" w:hAnsi="Calibri" w:cs="Calibri"/>
                <w:sz w:val="16"/>
                <w:szCs w:val="16"/>
              </w:rPr>
              <w:t>ворот</w:t>
            </w:r>
            <w:r w:rsidRPr="00C95B6B">
              <w:rPr>
                <w:rFonts w:ascii="Arial AM" w:hAnsi="Arial AM" w:cs="Arial"/>
                <w:sz w:val="16"/>
                <w:szCs w:val="16"/>
              </w:rPr>
              <w:t xml:space="preserve"> </w:t>
            </w:r>
            <w:r w:rsidRPr="00C95B6B">
              <w:rPr>
                <w:rFonts w:ascii="Calibri" w:hAnsi="Calibri" w:cs="Calibri"/>
                <w:sz w:val="16"/>
                <w:szCs w:val="16"/>
              </w:rPr>
              <w:t>из</w:t>
            </w:r>
            <w:r w:rsidRPr="00C95B6B">
              <w:rPr>
                <w:rFonts w:ascii="Arial AM" w:hAnsi="Arial AM" w:cs="Arial"/>
                <w:sz w:val="16"/>
                <w:szCs w:val="16"/>
              </w:rPr>
              <w:t xml:space="preserve"> </w:t>
            </w:r>
            <w:r w:rsidRPr="00C95B6B">
              <w:rPr>
                <w:rFonts w:ascii="Calibri" w:hAnsi="Calibri" w:cs="Calibri"/>
                <w:sz w:val="16"/>
                <w:szCs w:val="16"/>
              </w:rPr>
              <w:t>стальных</w:t>
            </w:r>
            <w:r w:rsidRPr="00C95B6B">
              <w:rPr>
                <w:rFonts w:ascii="Arial AM" w:hAnsi="Arial AM" w:cs="Arial"/>
                <w:sz w:val="16"/>
                <w:szCs w:val="16"/>
              </w:rPr>
              <w:t xml:space="preserve"> </w:t>
            </w:r>
            <w:r w:rsidRPr="00C95B6B">
              <w:rPr>
                <w:rFonts w:ascii="Calibri" w:hAnsi="Calibri" w:cs="Calibri"/>
                <w:sz w:val="16"/>
                <w:szCs w:val="16"/>
              </w:rPr>
              <w:t>труб</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C95B6B" w:rsidRDefault="00C95B6B" w:rsidP="00D32881">
            <w:pPr>
              <w:rPr>
                <w:rFonts w:ascii="Calibri" w:hAnsi="Calibri" w:cs="Calibri"/>
                <w:sz w:val="16"/>
                <w:szCs w:val="16"/>
              </w:rPr>
            </w:pPr>
            <w:r>
              <w:rPr>
                <w:rFonts w:ascii="Calibri" w:hAnsi="Calibri" w:cs="Calibri"/>
                <w:sz w:val="16"/>
                <w:szCs w:val="16"/>
              </w:rPr>
              <w:t>т</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0.666</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6</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5726EF" w:rsidRDefault="00C95B6B" w:rsidP="00D32881">
            <w:pPr>
              <w:rPr>
                <w:rFonts w:ascii="Arial AM" w:hAnsi="Arial AM" w:cs="Arial"/>
                <w:sz w:val="16"/>
                <w:szCs w:val="16"/>
              </w:rPr>
            </w:pPr>
            <w:r w:rsidRPr="00C95B6B">
              <w:rPr>
                <w:rFonts w:ascii="Calibri" w:hAnsi="Calibri" w:cs="Calibri"/>
                <w:sz w:val="16"/>
                <w:szCs w:val="16"/>
              </w:rPr>
              <w:t>Трубы</w:t>
            </w:r>
            <w:r w:rsidRPr="00C95B6B">
              <w:rPr>
                <w:rFonts w:ascii="Arial AM" w:hAnsi="Arial AM" w:cs="Arial"/>
                <w:sz w:val="16"/>
                <w:szCs w:val="16"/>
              </w:rPr>
              <w:t xml:space="preserve"> </w:t>
            </w:r>
            <w:r w:rsidRPr="00C95B6B">
              <w:rPr>
                <w:rFonts w:ascii="Calibri" w:hAnsi="Calibri" w:cs="Calibri"/>
                <w:sz w:val="16"/>
                <w:szCs w:val="16"/>
              </w:rPr>
              <w:t>прямоугольного</w:t>
            </w:r>
            <w:r w:rsidRPr="00C95B6B">
              <w:rPr>
                <w:rFonts w:ascii="Arial AM" w:hAnsi="Arial AM" w:cs="Arial"/>
                <w:sz w:val="16"/>
                <w:szCs w:val="16"/>
              </w:rPr>
              <w:t xml:space="preserve"> </w:t>
            </w:r>
            <w:r w:rsidRPr="00C95B6B">
              <w:rPr>
                <w:rFonts w:ascii="Calibri" w:hAnsi="Calibri" w:cs="Calibri"/>
                <w:sz w:val="16"/>
                <w:szCs w:val="16"/>
              </w:rPr>
              <w:t>сечения</w:t>
            </w:r>
            <w:r w:rsidRPr="00C95B6B">
              <w:rPr>
                <w:rFonts w:ascii="Arial AM" w:hAnsi="Arial AM" w:cs="Arial"/>
                <w:sz w:val="16"/>
                <w:szCs w:val="16"/>
              </w:rPr>
              <w:t xml:space="preserve"> </w:t>
            </w:r>
            <w:r w:rsidRPr="00C95B6B">
              <w:rPr>
                <w:rFonts w:ascii="Arial AM" w:hAnsi="Arial AM" w:cs="Arial AM"/>
                <w:sz w:val="16"/>
                <w:szCs w:val="16"/>
              </w:rPr>
              <w:t></w:t>
            </w:r>
            <w:r w:rsidRPr="00C95B6B">
              <w:rPr>
                <w:rFonts w:ascii="Arial AM" w:hAnsi="Arial AM" w:cs="Arial AM"/>
                <w:sz w:val="16"/>
                <w:szCs w:val="16"/>
              </w:rPr>
              <w:t></w:t>
            </w:r>
            <w:r w:rsidRPr="00C95B6B">
              <w:rPr>
                <w:rFonts w:ascii="Arial AM" w:hAnsi="Arial AM" w:cs="Arial"/>
                <w:sz w:val="16"/>
                <w:szCs w:val="16"/>
              </w:rPr>
              <w:t>180</w:t>
            </w:r>
            <w:r w:rsidRPr="00C95B6B">
              <w:rPr>
                <w:rFonts w:ascii="Calibri" w:hAnsi="Calibri" w:cs="Calibri"/>
                <w:sz w:val="16"/>
                <w:szCs w:val="16"/>
              </w:rPr>
              <w:t>х</w:t>
            </w:r>
            <w:r w:rsidRPr="00C95B6B">
              <w:rPr>
                <w:rFonts w:ascii="Arial AM" w:hAnsi="Arial AM" w:cs="Arial"/>
                <w:sz w:val="16"/>
                <w:szCs w:val="16"/>
              </w:rPr>
              <w:t>80</w:t>
            </w:r>
            <w:r w:rsidRPr="00C95B6B">
              <w:rPr>
                <w:rFonts w:ascii="Calibri" w:hAnsi="Calibri" w:cs="Calibri"/>
                <w:sz w:val="16"/>
                <w:szCs w:val="16"/>
              </w:rPr>
              <w:t>х</w:t>
            </w:r>
            <w:r w:rsidRPr="00C95B6B">
              <w:rPr>
                <w:rFonts w:ascii="Arial AM" w:hAnsi="Arial AM" w:cs="Arial"/>
                <w:sz w:val="16"/>
                <w:szCs w:val="16"/>
              </w:rPr>
              <w:t xml:space="preserve">7 </w:t>
            </w:r>
            <w:r w:rsidRPr="00C95B6B">
              <w:rPr>
                <w:rFonts w:ascii="Calibri" w:hAnsi="Calibri" w:cs="Calibri"/>
                <w:sz w:val="16"/>
                <w:szCs w:val="16"/>
              </w:rPr>
              <w:t>мм</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C95B6B" w:rsidRDefault="00C95B6B" w:rsidP="00D32881">
            <w:pPr>
              <w:rPr>
                <w:rFonts w:ascii="Calibri" w:hAnsi="Calibri" w:cs="Calibri"/>
                <w:sz w:val="16"/>
                <w:szCs w:val="16"/>
              </w:rPr>
            </w:pPr>
            <w:r>
              <w:rPr>
                <w:rFonts w:ascii="Calibri" w:hAnsi="Calibri" w:cs="Calibri"/>
                <w:sz w:val="16"/>
                <w:szCs w:val="16"/>
              </w:rPr>
              <w:t>т</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0.378</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7</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5726EF" w:rsidRDefault="00C95B6B" w:rsidP="00D32881">
            <w:pPr>
              <w:rPr>
                <w:rFonts w:ascii="Arial AM" w:hAnsi="Arial AM" w:cs="Arial"/>
                <w:sz w:val="16"/>
                <w:szCs w:val="16"/>
              </w:rPr>
            </w:pPr>
            <w:r w:rsidRPr="00C95B6B">
              <w:rPr>
                <w:rFonts w:ascii="Calibri" w:hAnsi="Calibri" w:cs="Calibri"/>
                <w:sz w:val="16"/>
                <w:szCs w:val="16"/>
              </w:rPr>
              <w:t>Трубы</w:t>
            </w:r>
            <w:r w:rsidRPr="00C95B6B">
              <w:rPr>
                <w:rFonts w:ascii="Arial AM" w:hAnsi="Arial AM" w:cs="Arial"/>
                <w:sz w:val="16"/>
                <w:szCs w:val="16"/>
              </w:rPr>
              <w:t xml:space="preserve"> </w:t>
            </w:r>
            <w:r w:rsidRPr="00C95B6B">
              <w:rPr>
                <w:rFonts w:ascii="Calibri" w:hAnsi="Calibri" w:cs="Calibri"/>
                <w:sz w:val="16"/>
                <w:szCs w:val="16"/>
              </w:rPr>
              <w:t>прямоугольного</w:t>
            </w:r>
            <w:r w:rsidRPr="00C95B6B">
              <w:rPr>
                <w:rFonts w:ascii="Arial AM" w:hAnsi="Arial AM" w:cs="Arial"/>
                <w:sz w:val="16"/>
                <w:szCs w:val="16"/>
              </w:rPr>
              <w:t xml:space="preserve"> </w:t>
            </w:r>
            <w:r w:rsidRPr="00C95B6B">
              <w:rPr>
                <w:rFonts w:ascii="Calibri" w:hAnsi="Calibri" w:cs="Calibri"/>
                <w:sz w:val="16"/>
                <w:szCs w:val="16"/>
              </w:rPr>
              <w:t>сечения</w:t>
            </w:r>
            <w:r w:rsidRPr="00C95B6B">
              <w:rPr>
                <w:rFonts w:ascii="Arial AM" w:hAnsi="Arial AM" w:cs="Arial"/>
                <w:sz w:val="16"/>
                <w:szCs w:val="16"/>
              </w:rPr>
              <w:t xml:space="preserve"> </w:t>
            </w:r>
            <w:r w:rsidRPr="00C95B6B">
              <w:rPr>
                <w:rFonts w:ascii="Arial AM" w:hAnsi="Arial AM" w:cs="Arial AM"/>
                <w:sz w:val="16"/>
                <w:szCs w:val="16"/>
              </w:rPr>
              <w:t></w:t>
            </w:r>
            <w:r w:rsidRPr="00C95B6B">
              <w:rPr>
                <w:rFonts w:ascii="Arial AM" w:hAnsi="Arial AM" w:cs="Arial"/>
                <w:sz w:val="16"/>
                <w:szCs w:val="16"/>
              </w:rPr>
              <w:t xml:space="preserve"> 120x80x5 </w:t>
            </w:r>
            <w:r w:rsidRPr="00C95B6B">
              <w:rPr>
                <w:rFonts w:ascii="Calibri" w:hAnsi="Calibri" w:cs="Calibri"/>
                <w:sz w:val="16"/>
                <w:szCs w:val="16"/>
              </w:rPr>
              <w:t>мм</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C95B6B" w:rsidRDefault="00C95B6B" w:rsidP="00D32881">
            <w:pPr>
              <w:rPr>
                <w:rFonts w:ascii="Calibri" w:hAnsi="Calibri" w:cs="Calibri"/>
                <w:sz w:val="16"/>
                <w:szCs w:val="16"/>
              </w:rPr>
            </w:pPr>
            <w:r>
              <w:rPr>
                <w:rFonts w:ascii="Calibri" w:hAnsi="Calibri" w:cs="Calibri"/>
                <w:sz w:val="16"/>
                <w:szCs w:val="16"/>
              </w:rPr>
              <w:t>т</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0.248</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8</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C95B6B" w:rsidRDefault="00C95B6B" w:rsidP="00C95B6B">
            <w:pPr>
              <w:rPr>
                <w:rFonts w:ascii="Calibri" w:hAnsi="Calibri" w:cs="Calibri"/>
                <w:sz w:val="16"/>
                <w:szCs w:val="16"/>
              </w:rPr>
            </w:pPr>
            <w:r w:rsidRPr="00C95B6B">
              <w:rPr>
                <w:rFonts w:ascii="Calibri" w:hAnsi="Calibri" w:cs="Calibri"/>
                <w:sz w:val="16"/>
                <w:szCs w:val="16"/>
              </w:rPr>
              <w:t>Трубы</w:t>
            </w:r>
            <w:r w:rsidRPr="00C95B6B">
              <w:rPr>
                <w:rFonts w:ascii="Arial AM" w:hAnsi="Arial AM" w:cs="Arial"/>
                <w:sz w:val="16"/>
                <w:szCs w:val="16"/>
              </w:rPr>
              <w:t xml:space="preserve"> </w:t>
            </w:r>
            <w:r w:rsidRPr="00C95B6B">
              <w:rPr>
                <w:rFonts w:ascii="Calibri" w:hAnsi="Calibri" w:cs="Calibri"/>
                <w:sz w:val="16"/>
                <w:szCs w:val="16"/>
              </w:rPr>
              <w:t>прямоугольного</w:t>
            </w:r>
            <w:r w:rsidRPr="00C95B6B">
              <w:rPr>
                <w:rFonts w:ascii="Arial AM" w:hAnsi="Arial AM" w:cs="Arial"/>
                <w:sz w:val="16"/>
                <w:szCs w:val="16"/>
              </w:rPr>
              <w:t xml:space="preserve"> </w:t>
            </w:r>
            <w:r w:rsidRPr="00C95B6B">
              <w:rPr>
                <w:rFonts w:ascii="Calibri" w:hAnsi="Calibri" w:cs="Calibri"/>
                <w:sz w:val="16"/>
                <w:szCs w:val="16"/>
              </w:rPr>
              <w:t>сечения</w:t>
            </w:r>
            <w:r w:rsidRPr="00C95B6B">
              <w:rPr>
                <w:rFonts w:ascii="Arial AM" w:hAnsi="Arial AM" w:cs="Arial"/>
                <w:sz w:val="16"/>
                <w:szCs w:val="16"/>
              </w:rPr>
              <w:t xml:space="preserve"> </w:t>
            </w:r>
            <w:r w:rsidRPr="00C95B6B">
              <w:rPr>
                <w:rFonts w:ascii="Arial AM" w:hAnsi="Arial AM" w:cs="Arial AM"/>
                <w:sz w:val="16"/>
                <w:szCs w:val="16"/>
              </w:rPr>
              <w:t></w:t>
            </w:r>
            <w:r w:rsidRPr="00C95B6B">
              <w:rPr>
                <w:rFonts w:ascii="Arial AM" w:hAnsi="Arial AM" w:cs="Arial"/>
                <w:sz w:val="16"/>
                <w:szCs w:val="16"/>
              </w:rPr>
              <w:t xml:space="preserve"> </w:t>
            </w:r>
            <w:r w:rsidR="005726EF" w:rsidRPr="005726EF">
              <w:rPr>
                <w:rFonts w:ascii="Arial AM" w:hAnsi="Arial AM" w:cs="Arial"/>
                <w:sz w:val="16"/>
                <w:szCs w:val="16"/>
              </w:rPr>
              <w:t>50x40x2</w:t>
            </w:r>
            <w:r>
              <w:rPr>
                <w:rFonts w:ascii="Calibri" w:hAnsi="Calibri" w:cs="Calibri"/>
                <w:sz w:val="16"/>
                <w:szCs w:val="16"/>
              </w:rPr>
              <w:t>мм</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C95B6B" w:rsidRDefault="00C95B6B" w:rsidP="00D32881">
            <w:pPr>
              <w:rPr>
                <w:rFonts w:ascii="Calibri" w:hAnsi="Calibri" w:cs="Calibri"/>
                <w:sz w:val="16"/>
                <w:szCs w:val="16"/>
              </w:rPr>
            </w:pPr>
            <w:r>
              <w:rPr>
                <w:rFonts w:ascii="Calibri" w:hAnsi="Calibri" w:cs="Calibri"/>
                <w:sz w:val="16"/>
                <w:szCs w:val="16"/>
              </w:rPr>
              <w:t>т</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0.04</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9</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C95B6B" w:rsidRDefault="00C95B6B" w:rsidP="00D32881">
            <w:pPr>
              <w:rPr>
                <w:rFonts w:ascii="Calibri" w:hAnsi="Calibri" w:cs="Calibri"/>
                <w:sz w:val="16"/>
                <w:szCs w:val="16"/>
                <w:lang w:val="en-US"/>
              </w:rPr>
            </w:pPr>
            <w:r>
              <w:rPr>
                <w:rFonts w:ascii="Calibri" w:hAnsi="Calibri" w:cs="Calibri"/>
                <w:sz w:val="16"/>
                <w:szCs w:val="16"/>
              </w:rPr>
              <w:t>С</w:t>
            </w:r>
            <w:r>
              <w:rPr>
                <w:rFonts w:ascii="Calibri" w:hAnsi="Calibri" w:cs="Calibri"/>
                <w:sz w:val="16"/>
                <w:szCs w:val="16"/>
                <w:lang w:val="en-US"/>
              </w:rPr>
              <w:t>етка</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BD4E3D" w:rsidRDefault="00BD4E3D" w:rsidP="00D32881">
            <w:pPr>
              <w:rPr>
                <w:rFonts w:ascii="Calibri" w:hAnsi="Calibri" w:cs="Calibri"/>
                <w:sz w:val="16"/>
                <w:szCs w:val="16"/>
              </w:rPr>
            </w:pPr>
            <w:r>
              <w:rPr>
                <w:rFonts w:ascii="Calibri" w:hAnsi="Calibri" w:cs="Calibri"/>
                <w:sz w:val="16"/>
                <w:szCs w:val="16"/>
              </w:rPr>
              <w:t>шт</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2</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10</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5726EF" w:rsidRDefault="00C95B6B" w:rsidP="00C95B6B">
            <w:pPr>
              <w:rPr>
                <w:rFonts w:ascii="Arial AM" w:hAnsi="Arial AM" w:cs="Arial"/>
                <w:sz w:val="16"/>
                <w:szCs w:val="16"/>
              </w:rPr>
            </w:pPr>
            <w:r w:rsidRPr="00C95B6B">
              <w:rPr>
                <w:rFonts w:ascii="Arial AM" w:hAnsi="Arial AM" w:cs="Arial"/>
                <w:sz w:val="16"/>
                <w:szCs w:val="16"/>
              </w:rPr>
              <w:t xml:space="preserve">2 </w:t>
            </w:r>
            <w:r w:rsidRPr="00C95B6B">
              <w:rPr>
                <w:rFonts w:ascii="Calibri" w:hAnsi="Calibri" w:cs="Calibri"/>
                <w:sz w:val="16"/>
                <w:szCs w:val="16"/>
              </w:rPr>
              <w:t>слоя</w:t>
            </w:r>
            <w:r w:rsidRPr="00C95B6B">
              <w:rPr>
                <w:rFonts w:ascii="Arial AM" w:hAnsi="Arial AM" w:cs="Arial"/>
                <w:sz w:val="16"/>
                <w:szCs w:val="16"/>
              </w:rPr>
              <w:t xml:space="preserve"> </w:t>
            </w:r>
            <w:r w:rsidRPr="00C95B6B">
              <w:rPr>
                <w:rFonts w:ascii="Calibri" w:hAnsi="Calibri" w:cs="Calibri"/>
                <w:sz w:val="16"/>
                <w:szCs w:val="16"/>
              </w:rPr>
              <w:t>масляноого</w:t>
            </w:r>
            <w:r w:rsidRPr="00C95B6B">
              <w:rPr>
                <w:rFonts w:ascii="Arial AM" w:hAnsi="Arial AM" w:cs="Arial"/>
                <w:sz w:val="16"/>
                <w:szCs w:val="16"/>
              </w:rPr>
              <w:t xml:space="preserve"> </w:t>
            </w:r>
            <w:r w:rsidRPr="00C95B6B">
              <w:rPr>
                <w:rFonts w:ascii="Calibri" w:hAnsi="Calibri" w:cs="Calibri"/>
                <w:sz w:val="16"/>
                <w:szCs w:val="16"/>
              </w:rPr>
              <w:t>пакрытия металлических</w:t>
            </w:r>
            <w:r w:rsidRPr="00C95B6B">
              <w:rPr>
                <w:rFonts w:ascii="Arial AM" w:hAnsi="Arial AM" w:cs="Arial"/>
                <w:sz w:val="16"/>
                <w:szCs w:val="16"/>
              </w:rPr>
              <w:t xml:space="preserve"> </w:t>
            </w:r>
            <w:r w:rsidRPr="00C95B6B">
              <w:rPr>
                <w:rFonts w:ascii="Calibri" w:hAnsi="Calibri" w:cs="Calibri"/>
                <w:sz w:val="16"/>
                <w:szCs w:val="16"/>
              </w:rPr>
              <w:t>деталей</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BD4E3D" w:rsidRDefault="00BD4E3D" w:rsidP="00D32881">
            <w:pPr>
              <w:rPr>
                <w:rFonts w:ascii="Calibri" w:hAnsi="Calibri" w:cs="Calibri"/>
                <w:sz w:val="16"/>
                <w:szCs w:val="16"/>
              </w:rPr>
            </w:pPr>
            <w:r>
              <w:rPr>
                <w:rFonts w:ascii="Calibri" w:hAnsi="Calibri" w:cs="Calibri"/>
                <w:sz w:val="16"/>
                <w:szCs w:val="16"/>
              </w:rPr>
              <w:t>т</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0.666</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11</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5726EF" w:rsidRDefault="00C95B6B" w:rsidP="00D32881">
            <w:pPr>
              <w:rPr>
                <w:rFonts w:ascii="Arial AM" w:hAnsi="Arial AM" w:cs="Arial"/>
                <w:sz w:val="16"/>
                <w:szCs w:val="16"/>
              </w:rPr>
            </w:pPr>
            <w:r w:rsidRPr="00C95B6B">
              <w:rPr>
                <w:rFonts w:ascii="Calibri" w:hAnsi="Calibri" w:cs="Calibri"/>
                <w:sz w:val="16"/>
                <w:szCs w:val="16"/>
              </w:rPr>
              <w:t>Изготовление</w:t>
            </w:r>
            <w:r w:rsidRPr="00C95B6B">
              <w:rPr>
                <w:rFonts w:ascii="Arial AM" w:hAnsi="Arial AM" w:cs="Arial"/>
                <w:sz w:val="16"/>
                <w:szCs w:val="16"/>
              </w:rPr>
              <w:t xml:space="preserve"> </w:t>
            </w:r>
            <w:r w:rsidRPr="00C95B6B">
              <w:rPr>
                <w:rFonts w:ascii="Calibri" w:hAnsi="Calibri" w:cs="Calibri"/>
                <w:sz w:val="16"/>
                <w:szCs w:val="16"/>
              </w:rPr>
              <w:t>каркаса</w:t>
            </w:r>
            <w:r w:rsidRPr="00C95B6B">
              <w:rPr>
                <w:rFonts w:ascii="Arial AM" w:hAnsi="Arial AM" w:cs="Arial"/>
                <w:sz w:val="16"/>
                <w:szCs w:val="16"/>
              </w:rPr>
              <w:t xml:space="preserve"> </w:t>
            </w:r>
            <w:r w:rsidRPr="00C95B6B">
              <w:rPr>
                <w:rFonts w:ascii="Calibri" w:hAnsi="Calibri" w:cs="Calibri"/>
                <w:sz w:val="16"/>
                <w:szCs w:val="16"/>
              </w:rPr>
              <w:t>баскетбольной</w:t>
            </w:r>
            <w:r w:rsidRPr="00C95B6B">
              <w:rPr>
                <w:rFonts w:ascii="Arial AM" w:hAnsi="Arial AM" w:cs="Arial"/>
                <w:sz w:val="16"/>
                <w:szCs w:val="16"/>
              </w:rPr>
              <w:t xml:space="preserve"> </w:t>
            </w:r>
            <w:r w:rsidRPr="00C95B6B">
              <w:rPr>
                <w:rFonts w:ascii="Calibri" w:hAnsi="Calibri" w:cs="Calibri"/>
                <w:sz w:val="16"/>
                <w:szCs w:val="16"/>
              </w:rPr>
              <w:t>доски</w:t>
            </w:r>
            <w:r w:rsidRPr="00C95B6B">
              <w:rPr>
                <w:rFonts w:ascii="Arial AM" w:hAnsi="Arial AM" w:cs="Arial"/>
                <w:sz w:val="16"/>
                <w:szCs w:val="16"/>
              </w:rPr>
              <w:t xml:space="preserve"> </w:t>
            </w:r>
            <w:r w:rsidRPr="00C95B6B">
              <w:rPr>
                <w:rFonts w:ascii="Calibri" w:hAnsi="Calibri" w:cs="Calibri"/>
                <w:sz w:val="16"/>
                <w:szCs w:val="16"/>
              </w:rPr>
              <w:t>из</w:t>
            </w:r>
            <w:r w:rsidRPr="00C95B6B">
              <w:rPr>
                <w:rFonts w:ascii="Arial AM" w:hAnsi="Arial AM" w:cs="Arial"/>
                <w:sz w:val="16"/>
                <w:szCs w:val="16"/>
              </w:rPr>
              <w:t xml:space="preserve"> </w:t>
            </w:r>
            <w:r w:rsidRPr="00C95B6B">
              <w:rPr>
                <w:rFonts w:ascii="Calibri" w:hAnsi="Calibri" w:cs="Calibri"/>
                <w:sz w:val="16"/>
                <w:szCs w:val="16"/>
              </w:rPr>
              <w:t>стальных</w:t>
            </w:r>
            <w:r w:rsidRPr="00C95B6B">
              <w:rPr>
                <w:rFonts w:ascii="Arial AM" w:hAnsi="Arial AM" w:cs="Arial"/>
                <w:sz w:val="16"/>
                <w:szCs w:val="16"/>
              </w:rPr>
              <w:t xml:space="preserve"> </w:t>
            </w:r>
            <w:r w:rsidRPr="00C95B6B">
              <w:rPr>
                <w:rFonts w:ascii="Calibri" w:hAnsi="Calibri" w:cs="Calibri"/>
                <w:sz w:val="16"/>
                <w:szCs w:val="16"/>
              </w:rPr>
              <w:t>труб</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BD4E3D" w:rsidRDefault="00BD4E3D" w:rsidP="00D32881">
            <w:pPr>
              <w:rPr>
                <w:rFonts w:ascii="Calibri" w:hAnsi="Calibri" w:cs="Calibri"/>
                <w:sz w:val="16"/>
                <w:szCs w:val="16"/>
              </w:rPr>
            </w:pPr>
            <w:r>
              <w:rPr>
                <w:rFonts w:ascii="Calibri" w:hAnsi="Calibri" w:cs="Calibri"/>
                <w:sz w:val="16"/>
                <w:szCs w:val="16"/>
              </w:rPr>
              <w:t>т</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0.149</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12</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C95B6B" w:rsidRDefault="00C95B6B" w:rsidP="00C95B6B">
            <w:pPr>
              <w:rPr>
                <w:rFonts w:ascii="Calibri" w:hAnsi="Calibri" w:cs="Calibri"/>
                <w:sz w:val="16"/>
                <w:szCs w:val="16"/>
                <w:lang w:val="en-US"/>
              </w:rPr>
            </w:pPr>
            <w:r w:rsidRPr="00C95B6B">
              <w:rPr>
                <w:rFonts w:ascii="Calibri" w:hAnsi="Calibri" w:cs="Calibri"/>
                <w:sz w:val="16"/>
                <w:szCs w:val="16"/>
              </w:rPr>
              <w:t>Трубы</w:t>
            </w:r>
            <w:r w:rsidRPr="00C95B6B">
              <w:rPr>
                <w:rFonts w:ascii="Arial AM" w:hAnsi="Arial AM" w:cs="Arial"/>
                <w:sz w:val="16"/>
                <w:szCs w:val="16"/>
              </w:rPr>
              <w:t xml:space="preserve"> </w:t>
            </w:r>
            <w:r w:rsidRPr="00C95B6B">
              <w:rPr>
                <w:rFonts w:ascii="Calibri" w:hAnsi="Calibri" w:cs="Calibri"/>
                <w:sz w:val="16"/>
                <w:szCs w:val="16"/>
              </w:rPr>
              <w:t>прямоугольного</w:t>
            </w:r>
            <w:r w:rsidRPr="00C95B6B">
              <w:rPr>
                <w:rFonts w:ascii="Arial AM" w:hAnsi="Arial AM" w:cs="Arial"/>
                <w:sz w:val="16"/>
                <w:szCs w:val="16"/>
              </w:rPr>
              <w:t xml:space="preserve"> </w:t>
            </w:r>
            <w:r w:rsidRPr="00C95B6B">
              <w:rPr>
                <w:rFonts w:ascii="Calibri" w:hAnsi="Calibri" w:cs="Calibri"/>
                <w:sz w:val="16"/>
                <w:szCs w:val="16"/>
              </w:rPr>
              <w:t>сечения</w:t>
            </w:r>
            <w:r w:rsidRPr="00C95B6B">
              <w:rPr>
                <w:rFonts w:ascii="Arial AM" w:hAnsi="Arial AM" w:cs="Arial"/>
                <w:sz w:val="16"/>
                <w:szCs w:val="16"/>
              </w:rPr>
              <w:t xml:space="preserve"> </w:t>
            </w:r>
            <w:r w:rsidR="005726EF" w:rsidRPr="005726EF">
              <w:rPr>
                <w:rFonts w:ascii="Arial AM" w:hAnsi="Arial AM" w:cs="Arial"/>
                <w:sz w:val="22"/>
                <w:szCs w:val="22"/>
              </w:rPr>
              <w:t></w:t>
            </w:r>
            <w:r w:rsidR="005726EF" w:rsidRPr="005726EF">
              <w:rPr>
                <w:rFonts w:ascii="Arial AM" w:hAnsi="Arial AM" w:cs="Arial"/>
                <w:sz w:val="16"/>
                <w:szCs w:val="16"/>
              </w:rPr>
              <w:t>180x80x7</w:t>
            </w:r>
            <w:r>
              <w:rPr>
                <w:rFonts w:ascii="Calibri" w:hAnsi="Calibri" w:cs="Calibri"/>
                <w:sz w:val="16"/>
                <w:szCs w:val="16"/>
              </w:rPr>
              <w:t>м</w:t>
            </w:r>
            <w:r>
              <w:rPr>
                <w:rFonts w:ascii="Calibri" w:hAnsi="Calibri" w:cs="Calibri"/>
                <w:sz w:val="16"/>
                <w:szCs w:val="16"/>
                <w:lang w:val="en-US"/>
              </w:rPr>
              <w:t>м</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BD4E3D" w:rsidRDefault="00BD4E3D" w:rsidP="00D32881">
            <w:pPr>
              <w:rPr>
                <w:rFonts w:asciiTheme="minorHAnsi" w:hAnsiTheme="minorHAnsi" w:cs="Arial"/>
                <w:sz w:val="16"/>
                <w:szCs w:val="16"/>
              </w:rPr>
            </w:pPr>
            <w:r>
              <w:rPr>
                <w:rFonts w:ascii="Arial AM" w:hAnsi="Arial AM" w:cs="Arial"/>
                <w:sz w:val="16"/>
                <w:szCs w:val="16"/>
              </w:rPr>
              <w:t>т</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0.032</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13</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C95B6B" w:rsidRDefault="00C95B6B" w:rsidP="00C95B6B">
            <w:pPr>
              <w:rPr>
                <w:rFonts w:ascii="Calibri" w:hAnsi="Calibri" w:cs="Calibri"/>
                <w:sz w:val="16"/>
                <w:szCs w:val="16"/>
              </w:rPr>
            </w:pPr>
            <w:r w:rsidRPr="00C95B6B">
              <w:rPr>
                <w:rFonts w:ascii="Calibri" w:hAnsi="Calibri" w:cs="Calibri"/>
                <w:sz w:val="16"/>
                <w:szCs w:val="16"/>
              </w:rPr>
              <w:t>Трубы</w:t>
            </w:r>
            <w:r w:rsidRPr="00C95B6B">
              <w:rPr>
                <w:rFonts w:ascii="Arial AM" w:hAnsi="Arial AM" w:cs="Arial"/>
                <w:sz w:val="16"/>
                <w:szCs w:val="16"/>
              </w:rPr>
              <w:t xml:space="preserve"> </w:t>
            </w:r>
            <w:r w:rsidRPr="00C95B6B">
              <w:rPr>
                <w:rFonts w:ascii="Calibri" w:hAnsi="Calibri" w:cs="Calibri"/>
                <w:sz w:val="16"/>
                <w:szCs w:val="16"/>
              </w:rPr>
              <w:t>прямоугольного</w:t>
            </w:r>
            <w:r w:rsidRPr="00C95B6B">
              <w:rPr>
                <w:rFonts w:ascii="Arial AM" w:hAnsi="Arial AM" w:cs="Arial"/>
                <w:sz w:val="16"/>
                <w:szCs w:val="16"/>
              </w:rPr>
              <w:t xml:space="preserve"> </w:t>
            </w:r>
            <w:r w:rsidRPr="00C95B6B">
              <w:rPr>
                <w:rFonts w:ascii="Calibri" w:hAnsi="Calibri" w:cs="Calibri"/>
                <w:sz w:val="16"/>
                <w:szCs w:val="16"/>
              </w:rPr>
              <w:t>сечения</w:t>
            </w:r>
            <w:r w:rsidR="005726EF" w:rsidRPr="005726EF">
              <w:rPr>
                <w:rFonts w:ascii="Arial AM" w:hAnsi="Arial AM" w:cs="Arial"/>
                <w:sz w:val="16"/>
                <w:szCs w:val="16"/>
              </w:rPr>
              <w:t xml:space="preserve"> </w:t>
            </w:r>
            <w:r w:rsidR="005726EF" w:rsidRPr="005726EF">
              <w:rPr>
                <w:rFonts w:ascii="Arial AM" w:hAnsi="Arial AM" w:cs="Arial"/>
                <w:sz w:val="22"/>
                <w:szCs w:val="22"/>
              </w:rPr>
              <w:t></w:t>
            </w:r>
            <w:r w:rsidR="005726EF" w:rsidRPr="005726EF">
              <w:rPr>
                <w:rFonts w:ascii="Arial AM" w:hAnsi="Arial AM" w:cs="Arial"/>
                <w:sz w:val="22"/>
                <w:szCs w:val="22"/>
              </w:rPr>
              <w:t></w:t>
            </w:r>
            <w:r w:rsidR="005726EF" w:rsidRPr="005726EF">
              <w:rPr>
                <w:rFonts w:ascii="Arial AM" w:hAnsi="Arial AM" w:cs="Arial"/>
                <w:sz w:val="16"/>
                <w:szCs w:val="16"/>
              </w:rPr>
              <w:t>120x80x5</w:t>
            </w:r>
            <w:r>
              <w:rPr>
                <w:rFonts w:ascii="Calibri" w:hAnsi="Calibri" w:cs="Calibri"/>
                <w:sz w:val="16"/>
                <w:szCs w:val="16"/>
              </w:rPr>
              <w:t>мм</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BD4E3D" w:rsidRDefault="00BD4E3D" w:rsidP="00D32881">
            <w:pPr>
              <w:rPr>
                <w:rFonts w:asciiTheme="minorHAnsi" w:hAnsiTheme="minorHAnsi" w:cs="Arial"/>
                <w:sz w:val="16"/>
                <w:szCs w:val="16"/>
              </w:rPr>
            </w:pPr>
            <w:r>
              <w:rPr>
                <w:rFonts w:ascii="Arial AM" w:hAnsi="Arial AM" w:cs="Arial"/>
                <w:sz w:val="16"/>
                <w:szCs w:val="16"/>
              </w:rPr>
              <w:t>т</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0.117</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BD4E3D"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D4E3D" w:rsidRPr="005726EF" w:rsidRDefault="00BD4E3D" w:rsidP="00BD4E3D">
            <w:pPr>
              <w:rPr>
                <w:rFonts w:ascii="Arial AM" w:hAnsi="Arial AM" w:cs="Arial"/>
                <w:sz w:val="16"/>
                <w:szCs w:val="16"/>
              </w:rPr>
            </w:pPr>
            <w:r w:rsidRPr="005726EF">
              <w:rPr>
                <w:rFonts w:ascii="Arial AM" w:hAnsi="Arial AM" w:cs="Arial"/>
                <w:sz w:val="16"/>
                <w:szCs w:val="16"/>
              </w:rPr>
              <w:t>14</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BD4E3D" w:rsidRPr="005726EF" w:rsidRDefault="00BD4E3D" w:rsidP="00BD4E3D">
            <w:pPr>
              <w:rPr>
                <w:rFonts w:ascii="Arial AM" w:hAnsi="Arial AM" w:cs="Arial"/>
                <w:sz w:val="16"/>
                <w:szCs w:val="16"/>
              </w:rPr>
            </w:pPr>
            <w:r w:rsidRPr="00C95B6B">
              <w:rPr>
                <w:rFonts w:ascii="Arial AM" w:hAnsi="Arial AM" w:cs="Arial"/>
                <w:sz w:val="16"/>
                <w:szCs w:val="16"/>
              </w:rPr>
              <w:t xml:space="preserve">2 </w:t>
            </w:r>
            <w:r w:rsidRPr="00C95B6B">
              <w:rPr>
                <w:rFonts w:ascii="Calibri" w:hAnsi="Calibri" w:cs="Calibri"/>
                <w:sz w:val="16"/>
                <w:szCs w:val="16"/>
              </w:rPr>
              <w:t>слоя</w:t>
            </w:r>
            <w:r w:rsidRPr="00C95B6B">
              <w:rPr>
                <w:rFonts w:ascii="Arial AM" w:hAnsi="Arial AM" w:cs="Arial"/>
                <w:sz w:val="16"/>
                <w:szCs w:val="16"/>
              </w:rPr>
              <w:t xml:space="preserve"> </w:t>
            </w:r>
            <w:r w:rsidRPr="00C95B6B">
              <w:rPr>
                <w:rFonts w:ascii="Calibri" w:hAnsi="Calibri" w:cs="Calibri"/>
                <w:sz w:val="16"/>
                <w:szCs w:val="16"/>
              </w:rPr>
              <w:t>масляноого</w:t>
            </w:r>
            <w:r w:rsidRPr="00C95B6B">
              <w:rPr>
                <w:rFonts w:ascii="Arial AM" w:hAnsi="Arial AM" w:cs="Arial"/>
                <w:sz w:val="16"/>
                <w:szCs w:val="16"/>
              </w:rPr>
              <w:t xml:space="preserve"> </w:t>
            </w:r>
            <w:r w:rsidRPr="00C95B6B">
              <w:rPr>
                <w:rFonts w:ascii="Calibri" w:hAnsi="Calibri" w:cs="Calibri"/>
                <w:sz w:val="16"/>
                <w:szCs w:val="16"/>
              </w:rPr>
              <w:t>пакрытия металлических</w:t>
            </w:r>
            <w:r w:rsidRPr="00C95B6B">
              <w:rPr>
                <w:rFonts w:ascii="Arial AM" w:hAnsi="Arial AM" w:cs="Arial"/>
                <w:sz w:val="16"/>
                <w:szCs w:val="16"/>
              </w:rPr>
              <w:t xml:space="preserve"> </w:t>
            </w:r>
            <w:r w:rsidRPr="00C95B6B">
              <w:rPr>
                <w:rFonts w:ascii="Calibri" w:hAnsi="Calibri" w:cs="Calibri"/>
                <w:sz w:val="16"/>
                <w:szCs w:val="16"/>
              </w:rPr>
              <w:t>деталей</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D4E3D" w:rsidRPr="00E10779" w:rsidRDefault="00E10779" w:rsidP="00BD4E3D">
            <w:pPr>
              <w:rPr>
                <w:rFonts w:asciiTheme="minorHAnsi" w:hAnsiTheme="minorHAnsi" w:cs="Arial"/>
                <w:sz w:val="16"/>
                <w:szCs w:val="16"/>
              </w:rPr>
            </w:pPr>
            <w:r>
              <w:rPr>
                <w:rFonts w:ascii="Arial AM" w:hAnsi="Arial AM" w:cs="Arial"/>
                <w:sz w:val="16"/>
                <w:szCs w:val="16"/>
              </w:rPr>
              <w:t>т</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D4E3D" w:rsidRPr="005726EF" w:rsidRDefault="00BD4E3D" w:rsidP="00BD4E3D">
            <w:pPr>
              <w:rPr>
                <w:rFonts w:ascii="Arial AM" w:hAnsi="Arial AM" w:cs="Arial"/>
                <w:sz w:val="16"/>
                <w:szCs w:val="16"/>
              </w:rPr>
            </w:pPr>
            <w:r w:rsidRPr="005726EF">
              <w:rPr>
                <w:rFonts w:ascii="Arial AM" w:hAnsi="Arial AM" w:cs="Arial"/>
                <w:sz w:val="16"/>
                <w:szCs w:val="16"/>
              </w:rPr>
              <w:t>0.149</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D4E3D" w:rsidRPr="005726EF" w:rsidRDefault="00BD4E3D" w:rsidP="00BD4E3D">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D4E3D" w:rsidRPr="005726EF" w:rsidRDefault="00BD4E3D" w:rsidP="00BD4E3D">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D4E3D" w:rsidRPr="005726EF" w:rsidRDefault="00BD4E3D" w:rsidP="00BD4E3D">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15</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5726EF" w:rsidRDefault="00BD4E3D" w:rsidP="00D32881">
            <w:pPr>
              <w:rPr>
                <w:rFonts w:ascii="Arial AM" w:hAnsi="Arial AM" w:cs="Arial"/>
                <w:sz w:val="16"/>
                <w:szCs w:val="16"/>
              </w:rPr>
            </w:pPr>
            <w:r w:rsidRPr="00BD4E3D">
              <w:rPr>
                <w:rFonts w:ascii="Calibri" w:hAnsi="Calibri" w:cs="Calibri"/>
                <w:sz w:val="16"/>
                <w:szCs w:val="16"/>
              </w:rPr>
              <w:t>Баскетбольные</w:t>
            </w:r>
            <w:r w:rsidRPr="00BD4E3D">
              <w:rPr>
                <w:rFonts w:ascii="Arial AM" w:hAnsi="Arial AM" w:cs="Arial"/>
                <w:sz w:val="16"/>
                <w:szCs w:val="16"/>
              </w:rPr>
              <w:t xml:space="preserve"> </w:t>
            </w:r>
            <w:r w:rsidRPr="00BD4E3D">
              <w:rPr>
                <w:rFonts w:ascii="Calibri" w:hAnsi="Calibri" w:cs="Calibri"/>
                <w:sz w:val="16"/>
                <w:szCs w:val="16"/>
              </w:rPr>
              <w:t>доски</w:t>
            </w:r>
            <w:r w:rsidRPr="00BD4E3D">
              <w:rPr>
                <w:rFonts w:ascii="Arial AM" w:hAnsi="Arial AM" w:cs="Arial"/>
                <w:sz w:val="16"/>
                <w:szCs w:val="16"/>
              </w:rPr>
              <w:t xml:space="preserve"> </w:t>
            </w:r>
            <w:r w:rsidRPr="00BD4E3D">
              <w:rPr>
                <w:rFonts w:ascii="Calibri" w:hAnsi="Calibri" w:cs="Calibri"/>
                <w:sz w:val="16"/>
                <w:szCs w:val="16"/>
              </w:rPr>
              <w:t>с</w:t>
            </w:r>
            <w:r w:rsidRPr="00BD4E3D">
              <w:rPr>
                <w:rFonts w:ascii="Arial AM" w:hAnsi="Arial AM" w:cs="Arial"/>
                <w:sz w:val="16"/>
                <w:szCs w:val="16"/>
              </w:rPr>
              <w:t xml:space="preserve"> </w:t>
            </w:r>
            <w:r w:rsidRPr="00BD4E3D">
              <w:rPr>
                <w:rFonts w:ascii="Calibri" w:hAnsi="Calibri" w:cs="Calibri"/>
                <w:sz w:val="16"/>
                <w:szCs w:val="16"/>
              </w:rPr>
              <w:t>сеткой</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E10779" w:rsidRDefault="00E10779" w:rsidP="00D32881">
            <w:pPr>
              <w:rPr>
                <w:rFonts w:ascii="Calibri" w:hAnsi="Calibri" w:cs="Calibri"/>
                <w:sz w:val="16"/>
                <w:szCs w:val="16"/>
                <w:lang w:val="en-US"/>
              </w:rPr>
            </w:pPr>
            <w:r>
              <w:rPr>
                <w:rFonts w:ascii="Calibri" w:hAnsi="Calibri" w:cs="Calibri"/>
                <w:sz w:val="16"/>
                <w:szCs w:val="16"/>
              </w:rPr>
              <w:t>ш</w:t>
            </w:r>
            <w:r>
              <w:rPr>
                <w:rFonts w:ascii="Calibri" w:hAnsi="Calibri" w:cs="Calibri"/>
                <w:sz w:val="16"/>
                <w:szCs w:val="16"/>
                <w:lang w:val="en-US"/>
              </w:rPr>
              <w:t>т</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2</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5726EF" w:rsidRDefault="00BD4E3D" w:rsidP="00D32881">
            <w:pPr>
              <w:rPr>
                <w:rFonts w:ascii="Arial AM" w:hAnsi="Arial AM" w:cs="Arial"/>
                <w:b/>
                <w:bCs/>
                <w:sz w:val="16"/>
                <w:szCs w:val="16"/>
                <w:u w:val="single"/>
              </w:rPr>
            </w:pPr>
            <w:r w:rsidRPr="00BD4E3D">
              <w:rPr>
                <w:rFonts w:ascii="Calibri" w:hAnsi="Calibri" w:cs="Calibri"/>
                <w:b/>
                <w:bCs/>
                <w:sz w:val="16"/>
                <w:szCs w:val="16"/>
                <w:u w:val="single"/>
              </w:rPr>
              <w:t>Барьер</w:t>
            </w:r>
            <w:r w:rsidRPr="00BD4E3D">
              <w:rPr>
                <w:rFonts w:ascii="Arial AM" w:hAnsi="Arial AM" w:cs="Arial"/>
                <w:b/>
                <w:bCs/>
                <w:sz w:val="16"/>
                <w:szCs w:val="16"/>
                <w:u w:val="single"/>
              </w:rPr>
              <w:t xml:space="preserve"> </w:t>
            </w:r>
            <w:r w:rsidRPr="00BD4E3D">
              <w:rPr>
                <w:rFonts w:ascii="Calibri" w:hAnsi="Calibri" w:cs="Calibri"/>
                <w:b/>
                <w:bCs/>
                <w:sz w:val="16"/>
                <w:szCs w:val="16"/>
                <w:u w:val="single"/>
              </w:rPr>
              <w:t>для</w:t>
            </w:r>
            <w:r w:rsidRPr="00BD4E3D">
              <w:rPr>
                <w:rFonts w:ascii="Arial AM" w:hAnsi="Arial AM" w:cs="Arial"/>
                <w:b/>
                <w:bCs/>
                <w:sz w:val="16"/>
                <w:szCs w:val="16"/>
                <w:u w:val="single"/>
              </w:rPr>
              <w:t xml:space="preserve"> </w:t>
            </w:r>
            <w:r w:rsidRPr="00BD4E3D">
              <w:rPr>
                <w:rFonts w:ascii="Calibri" w:hAnsi="Calibri" w:cs="Calibri"/>
                <w:b/>
                <w:bCs/>
                <w:sz w:val="16"/>
                <w:szCs w:val="16"/>
                <w:u w:val="single"/>
              </w:rPr>
              <w:t>детской</w:t>
            </w:r>
            <w:r w:rsidRPr="00BD4E3D">
              <w:rPr>
                <w:rFonts w:ascii="Arial AM" w:hAnsi="Arial AM" w:cs="Arial"/>
                <w:b/>
                <w:bCs/>
                <w:sz w:val="16"/>
                <w:szCs w:val="16"/>
                <w:u w:val="single"/>
              </w:rPr>
              <w:t xml:space="preserve"> </w:t>
            </w:r>
            <w:r w:rsidRPr="00BD4E3D">
              <w:rPr>
                <w:rFonts w:ascii="Calibri" w:hAnsi="Calibri" w:cs="Calibri"/>
                <w:b/>
                <w:bCs/>
                <w:sz w:val="16"/>
                <w:szCs w:val="16"/>
                <w:u w:val="single"/>
              </w:rPr>
              <w:t>площадки</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3.09</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b/>
                <w:bCs/>
                <w:sz w:val="16"/>
                <w:szCs w:val="16"/>
                <w:u w:val="single"/>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b/>
                <w:bCs/>
                <w:sz w:val="16"/>
                <w:szCs w:val="16"/>
                <w:u w:val="single"/>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b/>
                <w:bCs/>
                <w:sz w:val="16"/>
                <w:szCs w:val="16"/>
                <w:u w:val="single"/>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1</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5726EF" w:rsidRDefault="00BD4E3D" w:rsidP="00D32881">
            <w:pPr>
              <w:rPr>
                <w:rFonts w:ascii="Arial AM" w:hAnsi="Arial AM" w:cs="Arial"/>
                <w:sz w:val="16"/>
                <w:szCs w:val="16"/>
              </w:rPr>
            </w:pPr>
            <w:r w:rsidRPr="00BD4E3D">
              <w:rPr>
                <w:rFonts w:ascii="Calibri" w:hAnsi="Calibri" w:cs="Calibri"/>
                <w:sz w:val="16"/>
                <w:szCs w:val="16"/>
              </w:rPr>
              <w:t>Изготовление</w:t>
            </w:r>
            <w:r w:rsidRPr="00BD4E3D">
              <w:rPr>
                <w:rFonts w:ascii="Arial AM" w:hAnsi="Arial AM" w:cs="Arial"/>
                <w:sz w:val="16"/>
                <w:szCs w:val="16"/>
              </w:rPr>
              <w:t xml:space="preserve"> </w:t>
            </w:r>
            <w:r w:rsidRPr="00BD4E3D">
              <w:rPr>
                <w:rFonts w:ascii="Calibri" w:hAnsi="Calibri" w:cs="Calibri"/>
                <w:sz w:val="16"/>
                <w:szCs w:val="16"/>
              </w:rPr>
              <w:t>металлического</w:t>
            </w:r>
            <w:r w:rsidRPr="00BD4E3D">
              <w:rPr>
                <w:rFonts w:ascii="Arial AM" w:hAnsi="Arial AM" w:cs="Arial"/>
                <w:sz w:val="16"/>
                <w:szCs w:val="16"/>
              </w:rPr>
              <w:t xml:space="preserve"> </w:t>
            </w:r>
            <w:r w:rsidRPr="00BD4E3D">
              <w:rPr>
                <w:rFonts w:ascii="Calibri" w:hAnsi="Calibri" w:cs="Calibri"/>
                <w:sz w:val="16"/>
                <w:szCs w:val="16"/>
              </w:rPr>
              <w:t>каркаса</w:t>
            </w:r>
            <w:r w:rsidRPr="00BD4E3D">
              <w:rPr>
                <w:rFonts w:ascii="Arial AM" w:hAnsi="Arial AM" w:cs="Arial"/>
                <w:sz w:val="16"/>
                <w:szCs w:val="16"/>
              </w:rPr>
              <w:t xml:space="preserve"> </w:t>
            </w:r>
            <w:r w:rsidRPr="00BD4E3D">
              <w:rPr>
                <w:rFonts w:ascii="Calibri" w:hAnsi="Calibri" w:cs="Calibri"/>
                <w:sz w:val="16"/>
                <w:szCs w:val="16"/>
              </w:rPr>
              <w:t>поперечной</w:t>
            </w:r>
            <w:r w:rsidRPr="00BD4E3D">
              <w:rPr>
                <w:rFonts w:ascii="Arial AM" w:hAnsi="Arial AM" w:cs="Arial"/>
                <w:sz w:val="16"/>
                <w:szCs w:val="16"/>
              </w:rPr>
              <w:t xml:space="preserve"> </w:t>
            </w:r>
            <w:r w:rsidRPr="00BD4E3D">
              <w:rPr>
                <w:rFonts w:ascii="Calibri" w:hAnsi="Calibri" w:cs="Calibri"/>
                <w:sz w:val="16"/>
                <w:szCs w:val="16"/>
              </w:rPr>
              <w:t>части</w:t>
            </w:r>
            <w:r w:rsidRPr="00BD4E3D">
              <w:rPr>
                <w:rFonts w:ascii="Arial AM" w:hAnsi="Arial AM" w:cs="Arial"/>
                <w:sz w:val="16"/>
                <w:szCs w:val="16"/>
              </w:rPr>
              <w:t xml:space="preserve"> </w:t>
            </w:r>
            <w:r w:rsidRPr="00BD4E3D">
              <w:rPr>
                <w:rFonts w:ascii="Calibri" w:hAnsi="Calibri" w:cs="Calibri"/>
                <w:sz w:val="16"/>
                <w:szCs w:val="16"/>
              </w:rPr>
              <w:t>преграды</w:t>
            </w:r>
            <w:r w:rsidRPr="00BD4E3D">
              <w:rPr>
                <w:rFonts w:ascii="Arial AM" w:hAnsi="Arial AM" w:cs="Arial"/>
                <w:sz w:val="16"/>
                <w:szCs w:val="16"/>
              </w:rPr>
              <w:t xml:space="preserve"> </w:t>
            </w:r>
            <w:r w:rsidRPr="00BD4E3D">
              <w:rPr>
                <w:rFonts w:ascii="Calibri" w:hAnsi="Calibri" w:cs="Calibri"/>
                <w:sz w:val="16"/>
                <w:szCs w:val="16"/>
              </w:rPr>
              <w:t>из</w:t>
            </w:r>
            <w:r w:rsidRPr="00BD4E3D">
              <w:rPr>
                <w:rFonts w:ascii="Arial AM" w:hAnsi="Arial AM" w:cs="Arial"/>
                <w:sz w:val="16"/>
                <w:szCs w:val="16"/>
              </w:rPr>
              <w:t xml:space="preserve"> </w:t>
            </w:r>
            <w:r w:rsidRPr="00BD4E3D">
              <w:rPr>
                <w:rFonts w:ascii="Calibri" w:hAnsi="Calibri" w:cs="Calibri"/>
                <w:sz w:val="16"/>
                <w:szCs w:val="16"/>
              </w:rPr>
              <w:t>стальных</w:t>
            </w:r>
            <w:r w:rsidRPr="00BD4E3D">
              <w:rPr>
                <w:rFonts w:ascii="Arial AM" w:hAnsi="Arial AM" w:cs="Arial"/>
                <w:sz w:val="16"/>
                <w:szCs w:val="16"/>
              </w:rPr>
              <w:t xml:space="preserve"> </w:t>
            </w:r>
            <w:r w:rsidRPr="00BD4E3D">
              <w:rPr>
                <w:rFonts w:ascii="Calibri" w:hAnsi="Calibri" w:cs="Calibri"/>
                <w:sz w:val="16"/>
                <w:szCs w:val="16"/>
              </w:rPr>
              <w:t>труб</w:t>
            </w:r>
            <w:r w:rsidRPr="00BD4E3D">
              <w:rPr>
                <w:rFonts w:ascii="Arial AM" w:hAnsi="Arial AM" w:cs="Arial"/>
                <w:sz w:val="16"/>
                <w:szCs w:val="16"/>
              </w:rPr>
              <w:t>.</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E10779" w:rsidRDefault="00E10779" w:rsidP="00D32881">
            <w:pPr>
              <w:rPr>
                <w:rFonts w:asciiTheme="minorHAnsi" w:hAnsiTheme="minorHAnsi" w:cs="Arial"/>
                <w:sz w:val="16"/>
                <w:szCs w:val="16"/>
              </w:rPr>
            </w:pPr>
            <w:r>
              <w:rPr>
                <w:rFonts w:ascii="Arial AM" w:hAnsi="Arial AM" w:cs="Arial"/>
                <w:sz w:val="16"/>
                <w:szCs w:val="16"/>
              </w:rPr>
              <w:t>т</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0.454</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2</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D32881" w:rsidRDefault="00D32881" w:rsidP="00D32881">
            <w:pPr>
              <w:rPr>
                <w:rFonts w:ascii="Calibri" w:hAnsi="Calibri" w:cs="Calibri"/>
                <w:sz w:val="16"/>
                <w:szCs w:val="16"/>
              </w:rPr>
            </w:pPr>
            <w:r w:rsidRPr="00C95B6B">
              <w:rPr>
                <w:rFonts w:ascii="Calibri" w:hAnsi="Calibri" w:cs="Calibri"/>
                <w:sz w:val="16"/>
                <w:szCs w:val="16"/>
              </w:rPr>
              <w:t>Трубы</w:t>
            </w:r>
            <w:r w:rsidRPr="00C95B6B">
              <w:rPr>
                <w:rFonts w:ascii="Arial AM" w:hAnsi="Arial AM" w:cs="Arial"/>
                <w:sz w:val="16"/>
                <w:szCs w:val="16"/>
              </w:rPr>
              <w:t xml:space="preserve"> </w:t>
            </w:r>
            <w:r w:rsidRPr="00C95B6B">
              <w:rPr>
                <w:rFonts w:ascii="Calibri" w:hAnsi="Calibri" w:cs="Calibri"/>
                <w:sz w:val="16"/>
                <w:szCs w:val="16"/>
              </w:rPr>
              <w:t>прямоугольного</w:t>
            </w:r>
            <w:r w:rsidRPr="00C95B6B">
              <w:rPr>
                <w:rFonts w:ascii="Arial AM" w:hAnsi="Arial AM" w:cs="Arial"/>
                <w:sz w:val="16"/>
                <w:szCs w:val="16"/>
              </w:rPr>
              <w:t xml:space="preserve"> </w:t>
            </w:r>
            <w:r w:rsidRPr="00C95B6B">
              <w:rPr>
                <w:rFonts w:ascii="Calibri" w:hAnsi="Calibri" w:cs="Calibri"/>
                <w:sz w:val="16"/>
                <w:szCs w:val="16"/>
              </w:rPr>
              <w:t>сечения</w:t>
            </w:r>
            <w:r w:rsidRPr="00C95B6B">
              <w:rPr>
                <w:rFonts w:ascii="Arial AM" w:hAnsi="Arial AM" w:cs="Arial"/>
                <w:sz w:val="16"/>
                <w:szCs w:val="16"/>
              </w:rPr>
              <w:t xml:space="preserve"> </w:t>
            </w:r>
            <w:r w:rsidR="005726EF" w:rsidRPr="005726EF">
              <w:rPr>
                <w:rFonts w:ascii="Arial AM" w:hAnsi="Arial AM" w:cs="Arial"/>
                <w:sz w:val="22"/>
                <w:szCs w:val="22"/>
              </w:rPr>
              <w:t></w:t>
            </w:r>
            <w:r w:rsidR="005726EF" w:rsidRPr="005726EF">
              <w:rPr>
                <w:rFonts w:ascii="Arial AM" w:hAnsi="Arial AM" w:cs="Arial"/>
                <w:sz w:val="22"/>
                <w:szCs w:val="22"/>
              </w:rPr>
              <w:t></w:t>
            </w:r>
            <w:r w:rsidR="005726EF" w:rsidRPr="005726EF">
              <w:rPr>
                <w:rFonts w:ascii="Arial AM" w:hAnsi="Arial AM" w:cs="Arial"/>
                <w:sz w:val="16"/>
                <w:szCs w:val="16"/>
              </w:rPr>
              <w:t>120x80x5</w:t>
            </w:r>
            <w:r>
              <w:rPr>
                <w:rFonts w:ascii="Calibri" w:hAnsi="Calibri" w:cs="Calibri"/>
                <w:sz w:val="16"/>
                <w:szCs w:val="16"/>
              </w:rPr>
              <w:t>мм</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E10779" w:rsidRDefault="00E10779" w:rsidP="00D32881">
            <w:pPr>
              <w:rPr>
                <w:rFonts w:ascii="Calibri" w:hAnsi="Calibri" w:cs="Calibri"/>
                <w:sz w:val="16"/>
                <w:szCs w:val="16"/>
              </w:rPr>
            </w:pPr>
            <w:r>
              <w:rPr>
                <w:rFonts w:ascii="Calibri" w:hAnsi="Calibri" w:cs="Calibri"/>
                <w:sz w:val="16"/>
                <w:szCs w:val="16"/>
              </w:rPr>
              <w:t>т</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0.454</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3</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5726EF" w:rsidRDefault="00D32881" w:rsidP="00D32881">
            <w:pPr>
              <w:rPr>
                <w:rFonts w:ascii="Arial AM" w:hAnsi="Arial AM" w:cs="Arial"/>
                <w:sz w:val="16"/>
                <w:szCs w:val="16"/>
              </w:rPr>
            </w:pPr>
            <w:r w:rsidRPr="00D32881">
              <w:rPr>
                <w:rFonts w:ascii="Calibri" w:hAnsi="Calibri" w:cs="Calibri"/>
                <w:sz w:val="16"/>
                <w:szCs w:val="16"/>
              </w:rPr>
              <w:t>Установка</w:t>
            </w:r>
            <w:r w:rsidRPr="00D32881">
              <w:rPr>
                <w:rFonts w:ascii="Arial AM" w:hAnsi="Arial AM" w:cs="Arial"/>
                <w:sz w:val="16"/>
                <w:szCs w:val="16"/>
              </w:rPr>
              <w:t xml:space="preserve"> </w:t>
            </w:r>
            <w:r w:rsidRPr="00D32881">
              <w:rPr>
                <w:rFonts w:ascii="Calibri" w:hAnsi="Calibri" w:cs="Calibri"/>
                <w:sz w:val="16"/>
                <w:szCs w:val="16"/>
              </w:rPr>
              <w:t>деревянных</w:t>
            </w:r>
            <w:r w:rsidRPr="00D32881">
              <w:rPr>
                <w:rFonts w:ascii="Arial AM" w:hAnsi="Arial AM" w:cs="Arial"/>
                <w:sz w:val="16"/>
                <w:szCs w:val="16"/>
              </w:rPr>
              <w:t xml:space="preserve"> </w:t>
            </w:r>
            <w:r w:rsidRPr="00D32881">
              <w:rPr>
                <w:rFonts w:ascii="Calibri" w:hAnsi="Calibri" w:cs="Calibri"/>
                <w:sz w:val="16"/>
                <w:szCs w:val="16"/>
              </w:rPr>
              <w:t>элементов</w:t>
            </w:r>
            <w:r w:rsidRPr="00D32881">
              <w:rPr>
                <w:rFonts w:ascii="Arial AM" w:hAnsi="Arial AM" w:cs="Arial"/>
                <w:sz w:val="16"/>
                <w:szCs w:val="16"/>
              </w:rPr>
              <w:t xml:space="preserve"> </w:t>
            </w:r>
            <w:r w:rsidRPr="00D32881">
              <w:rPr>
                <w:rFonts w:ascii="Calibri" w:hAnsi="Calibri" w:cs="Calibri"/>
                <w:sz w:val="16"/>
                <w:szCs w:val="16"/>
              </w:rPr>
              <w:t>на</w:t>
            </w:r>
            <w:r w:rsidRPr="00D32881">
              <w:rPr>
                <w:rFonts w:ascii="Arial AM" w:hAnsi="Arial AM" w:cs="Arial"/>
                <w:sz w:val="16"/>
                <w:szCs w:val="16"/>
              </w:rPr>
              <w:t xml:space="preserve"> </w:t>
            </w:r>
            <w:r w:rsidRPr="00D32881">
              <w:rPr>
                <w:rFonts w:ascii="Calibri" w:hAnsi="Calibri" w:cs="Calibri"/>
                <w:sz w:val="16"/>
                <w:szCs w:val="16"/>
              </w:rPr>
              <w:t>поперечную</w:t>
            </w:r>
            <w:r w:rsidRPr="00D32881">
              <w:rPr>
                <w:rFonts w:ascii="Arial AM" w:hAnsi="Arial AM" w:cs="Arial"/>
                <w:sz w:val="16"/>
                <w:szCs w:val="16"/>
              </w:rPr>
              <w:t xml:space="preserve"> </w:t>
            </w:r>
            <w:r w:rsidRPr="00D32881">
              <w:rPr>
                <w:rFonts w:ascii="Calibri" w:hAnsi="Calibri" w:cs="Calibri"/>
                <w:sz w:val="16"/>
                <w:szCs w:val="16"/>
              </w:rPr>
              <w:t>часть</w:t>
            </w:r>
            <w:r w:rsidRPr="00D32881">
              <w:rPr>
                <w:rFonts w:ascii="Arial AM" w:hAnsi="Arial AM" w:cs="Arial"/>
                <w:sz w:val="16"/>
                <w:szCs w:val="16"/>
              </w:rPr>
              <w:t xml:space="preserve"> </w:t>
            </w:r>
            <w:r w:rsidRPr="00D32881">
              <w:rPr>
                <w:rFonts w:ascii="Calibri" w:hAnsi="Calibri" w:cs="Calibri"/>
                <w:sz w:val="16"/>
                <w:szCs w:val="16"/>
              </w:rPr>
              <w:t>преграды</w:t>
            </w:r>
            <w:r w:rsidRPr="00D32881">
              <w:rPr>
                <w:rFonts w:ascii="Arial AM" w:hAnsi="Arial AM" w:cs="Arial"/>
                <w:sz w:val="16"/>
                <w:szCs w:val="16"/>
              </w:rPr>
              <w:t>.</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E10779" w:rsidP="00D32881">
            <w:pPr>
              <w:rPr>
                <w:rFonts w:ascii="Arial AM" w:hAnsi="Arial AM" w:cs="Arial"/>
                <w:sz w:val="16"/>
                <w:szCs w:val="16"/>
              </w:rPr>
            </w:pPr>
            <w:r>
              <w:rPr>
                <w:rFonts w:ascii="Calibri" w:hAnsi="Calibri" w:cs="Calibri"/>
                <w:sz w:val="16"/>
                <w:szCs w:val="16"/>
              </w:rPr>
              <w:t>м</w:t>
            </w:r>
            <w:r w:rsidRPr="005726EF">
              <w:rPr>
                <w:rFonts w:ascii="Arial AM" w:hAnsi="Arial AM" w:cs="Arial"/>
                <w:sz w:val="16"/>
                <w:szCs w:val="16"/>
                <w:vertAlign w:val="superscript"/>
              </w:rPr>
              <w:t>3</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1.66</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4</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5726EF" w:rsidRDefault="00D32881" w:rsidP="00D32881">
            <w:pPr>
              <w:rPr>
                <w:rFonts w:ascii="Arial AM" w:hAnsi="Arial AM" w:cs="Arial"/>
                <w:sz w:val="16"/>
                <w:szCs w:val="16"/>
              </w:rPr>
            </w:pPr>
            <w:r w:rsidRPr="00D32881">
              <w:rPr>
                <w:rFonts w:ascii="Calibri" w:hAnsi="Calibri" w:cs="Calibri"/>
                <w:sz w:val="16"/>
                <w:szCs w:val="16"/>
              </w:rPr>
              <w:t>Изготовление</w:t>
            </w:r>
            <w:r w:rsidRPr="00D32881">
              <w:rPr>
                <w:rFonts w:ascii="Arial AM" w:hAnsi="Arial AM" w:cs="Arial"/>
                <w:sz w:val="16"/>
                <w:szCs w:val="16"/>
              </w:rPr>
              <w:t xml:space="preserve"> </w:t>
            </w:r>
            <w:r w:rsidRPr="00D32881">
              <w:rPr>
                <w:rFonts w:ascii="Calibri" w:hAnsi="Calibri" w:cs="Calibri"/>
                <w:sz w:val="16"/>
                <w:szCs w:val="16"/>
              </w:rPr>
              <w:t>металлического</w:t>
            </w:r>
            <w:r w:rsidRPr="00D32881">
              <w:rPr>
                <w:rFonts w:ascii="Arial AM" w:hAnsi="Arial AM" w:cs="Arial"/>
                <w:sz w:val="16"/>
                <w:szCs w:val="16"/>
              </w:rPr>
              <w:t xml:space="preserve"> </w:t>
            </w:r>
            <w:r w:rsidRPr="00D32881">
              <w:rPr>
                <w:rFonts w:ascii="Calibri" w:hAnsi="Calibri" w:cs="Calibri"/>
                <w:sz w:val="16"/>
                <w:szCs w:val="16"/>
              </w:rPr>
              <w:t>каркаса</w:t>
            </w:r>
            <w:r w:rsidRPr="00D32881">
              <w:rPr>
                <w:rFonts w:ascii="Arial AM" w:hAnsi="Arial AM" w:cs="Arial"/>
                <w:sz w:val="16"/>
                <w:szCs w:val="16"/>
              </w:rPr>
              <w:t xml:space="preserve"> </w:t>
            </w:r>
            <w:r w:rsidRPr="00D32881">
              <w:rPr>
                <w:rFonts w:ascii="Calibri" w:hAnsi="Calibri" w:cs="Calibri"/>
                <w:sz w:val="16"/>
                <w:szCs w:val="16"/>
              </w:rPr>
              <w:t>продольной</w:t>
            </w:r>
            <w:r w:rsidRPr="00D32881">
              <w:rPr>
                <w:rFonts w:ascii="Arial AM" w:hAnsi="Arial AM" w:cs="Arial"/>
                <w:sz w:val="16"/>
                <w:szCs w:val="16"/>
              </w:rPr>
              <w:t xml:space="preserve"> </w:t>
            </w:r>
            <w:r w:rsidRPr="00D32881">
              <w:rPr>
                <w:rFonts w:ascii="Calibri" w:hAnsi="Calibri" w:cs="Calibri"/>
                <w:sz w:val="16"/>
                <w:szCs w:val="16"/>
              </w:rPr>
              <w:t>части</w:t>
            </w:r>
            <w:r w:rsidRPr="00D32881">
              <w:rPr>
                <w:rFonts w:ascii="Arial AM" w:hAnsi="Arial AM" w:cs="Arial"/>
                <w:sz w:val="16"/>
                <w:szCs w:val="16"/>
              </w:rPr>
              <w:t xml:space="preserve"> </w:t>
            </w:r>
            <w:r w:rsidRPr="00D32881">
              <w:rPr>
                <w:rFonts w:ascii="Calibri" w:hAnsi="Calibri" w:cs="Calibri"/>
                <w:sz w:val="16"/>
                <w:szCs w:val="16"/>
              </w:rPr>
              <w:t>преграды</w:t>
            </w:r>
            <w:r w:rsidRPr="00D32881">
              <w:rPr>
                <w:rFonts w:ascii="Arial AM" w:hAnsi="Arial AM" w:cs="Arial"/>
                <w:sz w:val="16"/>
                <w:szCs w:val="16"/>
              </w:rPr>
              <w:t xml:space="preserve"> </w:t>
            </w:r>
            <w:r w:rsidRPr="00D32881">
              <w:rPr>
                <w:rFonts w:ascii="Calibri" w:hAnsi="Calibri" w:cs="Calibri"/>
                <w:sz w:val="16"/>
                <w:szCs w:val="16"/>
              </w:rPr>
              <w:t>из</w:t>
            </w:r>
            <w:r w:rsidRPr="00D32881">
              <w:rPr>
                <w:rFonts w:ascii="Arial AM" w:hAnsi="Arial AM" w:cs="Arial"/>
                <w:sz w:val="16"/>
                <w:szCs w:val="16"/>
              </w:rPr>
              <w:t xml:space="preserve"> </w:t>
            </w:r>
            <w:r w:rsidRPr="00D32881">
              <w:rPr>
                <w:rFonts w:ascii="Calibri" w:hAnsi="Calibri" w:cs="Calibri"/>
                <w:sz w:val="16"/>
                <w:szCs w:val="16"/>
              </w:rPr>
              <w:t>стальных</w:t>
            </w:r>
            <w:r w:rsidRPr="00D32881">
              <w:rPr>
                <w:rFonts w:ascii="Arial AM" w:hAnsi="Arial AM" w:cs="Arial"/>
                <w:sz w:val="16"/>
                <w:szCs w:val="16"/>
              </w:rPr>
              <w:t xml:space="preserve"> </w:t>
            </w:r>
            <w:r w:rsidRPr="00D32881">
              <w:rPr>
                <w:rFonts w:ascii="Calibri" w:hAnsi="Calibri" w:cs="Calibri"/>
                <w:sz w:val="16"/>
                <w:szCs w:val="16"/>
              </w:rPr>
              <w:t>труб</w:t>
            </w:r>
            <w:r w:rsidRPr="00D32881">
              <w:rPr>
                <w:rFonts w:ascii="Arial AM" w:hAnsi="Arial AM" w:cs="Arial"/>
                <w:sz w:val="16"/>
                <w:szCs w:val="16"/>
              </w:rPr>
              <w:t>.</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E10779" w:rsidRDefault="00E10779" w:rsidP="00D32881">
            <w:pPr>
              <w:rPr>
                <w:rFonts w:asciiTheme="minorHAnsi" w:hAnsiTheme="minorHAnsi" w:cs="Arial"/>
                <w:sz w:val="16"/>
                <w:szCs w:val="16"/>
              </w:rPr>
            </w:pPr>
            <w:r>
              <w:rPr>
                <w:rFonts w:ascii="Arial AM" w:hAnsi="Arial AM" w:cs="Arial"/>
                <w:sz w:val="16"/>
                <w:szCs w:val="16"/>
              </w:rPr>
              <w:t>т</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0.421</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5</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D32881" w:rsidRDefault="00D32881" w:rsidP="00D32881">
            <w:pPr>
              <w:rPr>
                <w:rFonts w:ascii="Calibri" w:hAnsi="Calibri" w:cs="Calibri"/>
                <w:sz w:val="16"/>
                <w:szCs w:val="16"/>
              </w:rPr>
            </w:pPr>
            <w:r w:rsidRPr="00C95B6B">
              <w:rPr>
                <w:rFonts w:ascii="Calibri" w:hAnsi="Calibri" w:cs="Calibri"/>
                <w:sz w:val="16"/>
                <w:szCs w:val="16"/>
              </w:rPr>
              <w:t>Трубы</w:t>
            </w:r>
            <w:r w:rsidRPr="00C95B6B">
              <w:rPr>
                <w:rFonts w:ascii="Arial AM" w:hAnsi="Arial AM" w:cs="Arial"/>
                <w:sz w:val="16"/>
                <w:szCs w:val="16"/>
              </w:rPr>
              <w:t xml:space="preserve"> </w:t>
            </w:r>
            <w:r w:rsidRPr="00C95B6B">
              <w:rPr>
                <w:rFonts w:ascii="Calibri" w:hAnsi="Calibri" w:cs="Calibri"/>
                <w:sz w:val="16"/>
                <w:szCs w:val="16"/>
              </w:rPr>
              <w:t>прямоугольного</w:t>
            </w:r>
            <w:r w:rsidRPr="00C95B6B">
              <w:rPr>
                <w:rFonts w:ascii="Arial AM" w:hAnsi="Arial AM" w:cs="Arial"/>
                <w:sz w:val="16"/>
                <w:szCs w:val="16"/>
              </w:rPr>
              <w:t xml:space="preserve"> </w:t>
            </w:r>
            <w:r w:rsidRPr="00C95B6B">
              <w:rPr>
                <w:rFonts w:ascii="Calibri" w:hAnsi="Calibri" w:cs="Calibri"/>
                <w:sz w:val="16"/>
                <w:szCs w:val="16"/>
              </w:rPr>
              <w:t>сечения</w:t>
            </w:r>
            <w:r w:rsidR="005726EF" w:rsidRPr="005726EF">
              <w:rPr>
                <w:rFonts w:ascii="Arial AM" w:hAnsi="Arial AM" w:cs="Arial"/>
                <w:sz w:val="16"/>
                <w:szCs w:val="16"/>
              </w:rPr>
              <w:t xml:space="preserve"> </w:t>
            </w:r>
            <w:r w:rsidR="005726EF" w:rsidRPr="005726EF">
              <w:rPr>
                <w:rFonts w:ascii="Arial AM" w:hAnsi="Arial AM" w:cs="Arial"/>
                <w:sz w:val="22"/>
                <w:szCs w:val="22"/>
              </w:rPr>
              <w:t></w:t>
            </w:r>
            <w:r w:rsidR="005726EF" w:rsidRPr="005726EF">
              <w:rPr>
                <w:rFonts w:ascii="Arial AM" w:hAnsi="Arial AM" w:cs="Arial"/>
                <w:sz w:val="22"/>
                <w:szCs w:val="22"/>
              </w:rPr>
              <w:t></w:t>
            </w:r>
            <w:r w:rsidR="005726EF" w:rsidRPr="005726EF">
              <w:rPr>
                <w:rFonts w:ascii="Arial AM" w:hAnsi="Arial AM" w:cs="Arial"/>
                <w:sz w:val="16"/>
                <w:szCs w:val="16"/>
              </w:rPr>
              <w:t>120x80x5</w:t>
            </w:r>
            <w:r>
              <w:rPr>
                <w:rFonts w:ascii="Calibri" w:hAnsi="Calibri" w:cs="Calibri"/>
                <w:sz w:val="16"/>
                <w:szCs w:val="16"/>
              </w:rPr>
              <w:t>мм</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E10779" w:rsidRDefault="00E10779" w:rsidP="00D32881">
            <w:pPr>
              <w:rPr>
                <w:rFonts w:asciiTheme="minorHAnsi" w:hAnsiTheme="minorHAnsi" w:cs="Arial"/>
                <w:sz w:val="16"/>
                <w:szCs w:val="16"/>
              </w:rPr>
            </w:pPr>
            <w:r>
              <w:rPr>
                <w:rFonts w:ascii="Arial AM" w:hAnsi="Arial AM" w:cs="Arial"/>
                <w:sz w:val="16"/>
                <w:szCs w:val="16"/>
              </w:rPr>
              <w:t>т</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0.421</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6</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5726EF" w:rsidRDefault="00D32881" w:rsidP="00D32881">
            <w:pPr>
              <w:rPr>
                <w:rFonts w:ascii="Arial AM" w:hAnsi="Arial AM" w:cs="Arial"/>
                <w:sz w:val="16"/>
                <w:szCs w:val="16"/>
              </w:rPr>
            </w:pPr>
            <w:r w:rsidRPr="00D32881">
              <w:rPr>
                <w:rFonts w:ascii="Calibri" w:hAnsi="Calibri" w:cs="Calibri"/>
                <w:sz w:val="16"/>
                <w:szCs w:val="16"/>
              </w:rPr>
              <w:t>Установка</w:t>
            </w:r>
            <w:r w:rsidRPr="00D32881">
              <w:rPr>
                <w:rFonts w:ascii="Arial AM" w:hAnsi="Arial AM" w:cs="Arial"/>
                <w:sz w:val="16"/>
                <w:szCs w:val="16"/>
              </w:rPr>
              <w:t xml:space="preserve"> </w:t>
            </w:r>
            <w:r w:rsidRPr="00D32881">
              <w:rPr>
                <w:rFonts w:ascii="Calibri" w:hAnsi="Calibri" w:cs="Calibri"/>
                <w:sz w:val="16"/>
                <w:szCs w:val="16"/>
              </w:rPr>
              <w:t>деревянных</w:t>
            </w:r>
            <w:r w:rsidRPr="00D32881">
              <w:rPr>
                <w:rFonts w:ascii="Arial AM" w:hAnsi="Arial AM" w:cs="Arial"/>
                <w:sz w:val="16"/>
                <w:szCs w:val="16"/>
              </w:rPr>
              <w:t xml:space="preserve"> </w:t>
            </w:r>
            <w:r w:rsidRPr="00D32881">
              <w:rPr>
                <w:rFonts w:ascii="Calibri" w:hAnsi="Calibri" w:cs="Calibri"/>
                <w:sz w:val="16"/>
                <w:szCs w:val="16"/>
              </w:rPr>
              <w:t>элементов</w:t>
            </w:r>
            <w:r w:rsidRPr="00D32881">
              <w:rPr>
                <w:rFonts w:ascii="Arial AM" w:hAnsi="Arial AM" w:cs="Arial"/>
                <w:sz w:val="16"/>
                <w:szCs w:val="16"/>
              </w:rPr>
              <w:t xml:space="preserve"> </w:t>
            </w:r>
            <w:r w:rsidRPr="00D32881">
              <w:rPr>
                <w:rFonts w:ascii="Calibri" w:hAnsi="Calibri" w:cs="Calibri"/>
                <w:sz w:val="16"/>
                <w:szCs w:val="16"/>
              </w:rPr>
              <w:t>на</w:t>
            </w:r>
            <w:r w:rsidRPr="00D32881">
              <w:rPr>
                <w:rFonts w:ascii="Arial AM" w:hAnsi="Arial AM" w:cs="Arial"/>
                <w:sz w:val="16"/>
                <w:szCs w:val="16"/>
              </w:rPr>
              <w:t xml:space="preserve"> </w:t>
            </w:r>
            <w:r w:rsidRPr="00D32881">
              <w:rPr>
                <w:rFonts w:ascii="Calibri" w:hAnsi="Calibri" w:cs="Calibri"/>
                <w:sz w:val="16"/>
                <w:szCs w:val="16"/>
              </w:rPr>
              <w:t>поперечную</w:t>
            </w:r>
            <w:r w:rsidRPr="00D32881">
              <w:rPr>
                <w:rFonts w:ascii="Arial AM" w:hAnsi="Arial AM" w:cs="Arial"/>
                <w:sz w:val="16"/>
                <w:szCs w:val="16"/>
              </w:rPr>
              <w:t xml:space="preserve"> </w:t>
            </w:r>
            <w:r w:rsidRPr="00D32881">
              <w:rPr>
                <w:rFonts w:ascii="Calibri" w:hAnsi="Calibri" w:cs="Calibri"/>
                <w:sz w:val="16"/>
                <w:szCs w:val="16"/>
              </w:rPr>
              <w:t>часть</w:t>
            </w:r>
            <w:r w:rsidRPr="00D32881">
              <w:rPr>
                <w:rFonts w:ascii="Arial AM" w:hAnsi="Arial AM" w:cs="Arial"/>
                <w:sz w:val="16"/>
                <w:szCs w:val="16"/>
              </w:rPr>
              <w:t xml:space="preserve"> </w:t>
            </w:r>
            <w:r w:rsidRPr="00D32881">
              <w:rPr>
                <w:rFonts w:ascii="Calibri" w:hAnsi="Calibri" w:cs="Calibri"/>
                <w:sz w:val="16"/>
                <w:szCs w:val="16"/>
              </w:rPr>
              <w:t>преграды</w:t>
            </w:r>
            <w:r w:rsidRPr="00D32881">
              <w:rPr>
                <w:rFonts w:ascii="Arial AM" w:hAnsi="Arial AM" w:cs="Arial"/>
                <w:sz w:val="16"/>
                <w:szCs w:val="16"/>
              </w:rPr>
              <w:t>.</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E10779" w:rsidP="00D32881">
            <w:pPr>
              <w:rPr>
                <w:rFonts w:ascii="Arial AM" w:hAnsi="Arial AM" w:cs="Arial"/>
                <w:sz w:val="16"/>
                <w:szCs w:val="16"/>
              </w:rPr>
            </w:pPr>
            <w:r>
              <w:rPr>
                <w:rFonts w:ascii="Calibri" w:hAnsi="Calibri" w:cs="Calibri"/>
                <w:sz w:val="16"/>
                <w:szCs w:val="16"/>
              </w:rPr>
              <w:t>м</w:t>
            </w:r>
            <w:r w:rsidRPr="005726EF">
              <w:rPr>
                <w:rFonts w:ascii="Arial AM" w:hAnsi="Arial AM" w:cs="Arial"/>
                <w:sz w:val="16"/>
                <w:szCs w:val="16"/>
                <w:vertAlign w:val="superscript"/>
              </w:rPr>
              <w:t>3</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2.50</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3687" w:type="dxa"/>
            <w:vMerge w:val="restart"/>
            <w:tcBorders>
              <w:top w:val="nil"/>
              <w:left w:val="single" w:sz="4" w:space="0" w:color="auto"/>
              <w:bottom w:val="single" w:sz="4" w:space="0" w:color="auto"/>
              <w:right w:val="single" w:sz="4" w:space="0" w:color="auto"/>
            </w:tcBorders>
            <w:shd w:val="clear" w:color="000000" w:fill="FFFFFF"/>
            <w:vAlign w:val="center"/>
            <w:hideMark/>
          </w:tcPr>
          <w:p w:rsidR="005726EF" w:rsidRPr="00D32881" w:rsidRDefault="00D32881" w:rsidP="00D32881">
            <w:pPr>
              <w:rPr>
                <w:rFonts w:ascii="Calibri" w:hAnsi="Calibri" w:cs="Calibri"/>
                <w:b/>
                <w:bCs/>
                <w:sz w:val="16"/>
                <w:szCs w:val="16"/>
                <w:u w:val="single"/>
                <w:lang w:val="en-US"/>
              </w:rPr>
            </w:pPr>
            <w:r>
              <w:rPr>
                <w:rFonts w:ascii="Calibri" w:hAnsi="Calibri" w:cs="Calibri"/>
                <w:b/>
                <w:bCs/>
                <w:sz w:val="16"/>
                <w:szCs w:val="16"/>
                <w:u w:val="single"/>
              </w:rPr>
              <w:t>С</w:t>
            </w:r>
            <w:r>
              <w:rPr>
                <w:rFonts w:ascii="Calibri" w:hAnsi="Calibri" w:cs="Calibri"/>
                <w:b/>
                <w:bCs/>
                <w:sz w:val="16"/>
                <w:szCs w:val="16"/>
                <w:u w:val="single"/>
                <w:lang w:val="en-US"/>
              </w:rPr>
              <w:t>цена</w:t>
            </w:r>
          </w:p>
        </w:tc>
        <w:tc>
          <w:tcPr>
            <w:tcW w:w="7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15.78</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b/>
                <w:bCs/>
                <w:sz w:val="16"/>
                <w:szCs w:val="16"/>
                <w:u w:val="single"/>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b/>
                <w:bCs/>
                <w:sz w:val="16"/>
                <w:szCs w:val="16"/>
                <w:u w:val="single"/>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b/>
                <w:bCs/>
                <w:sz w:val="16"/>
                <w:szCs w:val="16"/>
                <w:u w:val="single"/>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E10779" w:rsidRPr="005726EF" w:rsidTr="00EB5D2A">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1</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E10779" w:rsidRPr="005726EF" w:rsidRDefault="00E10779" w:rsidP="00E10779">
            <w:pPr>
              <w:rPr>
                <w:rFonts w:ascii="Arial AM" w:hAnsi="Arial AM" w:cs="Arial"/>
                <w:sz w:val="16"/>
                <w:szCs w:val="16"/>
              </w:rPr>
            </w:pPr>
            <w:r w:rsidRPr="00D32881">
              <w:rPr>
                <w:rFonts w:ascii="Calibri" w:hAnsi="Calibri" w:cs="Calibri"/>
                <w:sz w:val="16"/>
                <w:szCs w:val="16"/>
              </w:rPr>
              <w:t>Обработка</w:t>
            </w:r>
            <w:r w:rsidRPr="00D32881">
              <w:rPr>
                <w:rFonts w:ascii="Arial AM" w:hAnsi="Arial AM" w:cs="Arial"/>
                <w:sz w:val="16"/>
                <w:szCs w:val="16"/>
              </w:rPr>
              <w:t xml:space="preserve"> </w:t>
            </w:r>
            <w:r w:rsidRPr="00D32881">
              <w:rPr>
                <w:rFonts w:ascii="Calibri" w:hAnsi="Calibri" w:cs="Calibri"/>
                <w:sz w:val="16"/>
                <w:szCs w:val="16"/>
              </w:rPr>
              <w:t>почвы</w:t>
            </w:r>
            <w:r w:rsidRPr="00D32881">
              <w:rPr>
                <w:rFonts w:ascii="Arial AM" w:hAnsi="Arial AM" w:cs="Arial"/>
                <w:sz w:val="16"/>
                <w:szCs w:val="16"/>
              </w:rPr>
              <w:t xml:space="preserve"> II </w:t>
            </w:r>
            <w:r w:rsidRPr="00D32881">
              <w:rPr>
                <w:rFonts w:ascii="Calibri" w:hAnsi="Calibri" w:cs="Calibri"/>
                <w:sz w:val="16"/>
                <w:szCs w:val="16"/>
              </w:rPr>
              <w:t>класса</w:t>
            </w:r>
            <w:r w:rsidRPr="00D32881">
              <w:rPr>
                <w:rFonts w:ascii="Arial AM" w:hAnsi="Arial AM" w:cs="Arial"/>
                <w:sz w:val="16"/>
                <w:szCs w:val="16"/>
              </w:rPr>
              <w:t xml:space="preserve"> </w:t>
            </w:r>
            <w:r w:rsidRPr="00D32881">
              <w:rPr>
                <w:rFonts w:ascii="Calibri" w:hAnsi="Calibri" w:cs="Calibri"/>
                <w:sz w:val="16"/>
                <w:szCs w:val="16"/>
              </w:rPr>
              <w:t>с</w:t>
            </w:r>
            <w:r w:rsidRPr="00D32881">
              <w:rPr>
                <w:rFonts w:ascii="Arial AM" w:hAnsi="Arial AM" w:cs="Arial"/>
                <w:sz w:val="16"/>
                <w:szCs w:val="16"/>
              </w:rPr>
              <w:t xml:space="preserve"> </w:t>
            </w:r>
            <w:r w:rsidRPr="00D32881">
              <w:rPr>
                <w:rFonts w:ascii="Calibri" w:hAnsi="Calibri" w:cs="Calibri"/>
                <w:sz w:val="16"/>
                <w:szCs w:val="16"/>
              </w:rPr>
              <w:t>помощью</w:t>
            </w:r>
            <w:r w:rsidRPr="00D32881">
              <w:rPr>
                <w:rFonts w:ascii="Arial AM" w:hAnsi="Arial AM" w:cs="Arial"/>
                <w:sz w:val="16"/>
                <w:szCs w:val="16"/>
              </w:rPr>
              <w:t xml:space="preserve"> </w:t>
            </w:r>
            <w:r w:rsidRPr="00D32881">
              <w:rPr>
                <w:rFonts w:ascii="Calibri" w:hAnsi="Calibri" w:cs="Calibri"/>
                <w:sz w:val="16"/>
                <w:szCs w:val="16"/>
              </w:rPr>
              <w:t>экскаваторной</w:t>
            </w:r>
            <w:r w:rsidRPr="00D32881">
              <w:rPr>
                <w:rFonts w:ascii="Arial AM" w:hAnsi="Arial AM" w:cs="Arial"/>
                <w:sz w:val="16"/>
                <w:szCs w:val="16"/>
              </w:rPr>
              <w:t xml:space="preserve"> </w:t>
            </w:r>
            <w:r w:rsidRPr="00D32881">
              <w:rPr>
                <w:rFonts w:ascii="Calibri" w:hAnsi="Calibri" w:cs="Calibri"/>
                <w:sz w:val="16"/>
                <w:szCs w:val="16"/>
              </w:rPr>
              <w:t>шины</w:t>
            </w:r>
          </w:p>
        </w:tc>
        <w:tc>
          <w:tcPr>
            <w:tcW w:w="720" w:type="dxa"/>
            <w:vMerge w:val="restart"/>
            <w:tcBorders>
              <w:top w:val="nil"/>
              <w:left w:val="single" w:sz="4" w:space="0" w:color="auto"/>
              <w:bottom w:val="single" w:sz="4" w:space="0" w:color="auto"/>
              <w:right w:val="single" w:sz="4" w:space="0" w:color="auto"/>
            </w:tcBorders>
            <w:shd w:val="clear" w:color="auto" w:fill="auto"/>
            <w:noWrap/>
            <w:hideMark/>
          </w:tcPr>
          <w:p w:rsidR="00E10779" w:rsidRDefault="00E10779" w:rsidP="00E10779">
            <w:r w:rsidRPr="0025436F">
              <w:rPr>
                <w:rFonts w:ascii="Calibri" w:hAnsi="Calibri" w:cs="Calibri"/>
                <w:sz w:val="16"/>
                <w:szCs w:val="16"/>
              </w:rPr>
              <w:t>м</w:t>
            </w:r>
            <w:r w:rsidRPr="0025436F">
              <w:rPr>
                <w:rFonts w:ascii="Arial AM" w:hAnsi="Arial AM" w:cs="Arial"/>
                <w:sz w:val="16"/>
                <w:szCs w:val="16"/>
                <w:vertAlign w:val="superscript"/>
              </w:rPr>
              <w:t>3</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23</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jc w:val="center"/>
              <w:rPr>
                <w:rFonts w:ascii="Arial AM" w:hAnsi="Arial AM" w:cs="Arial"/>
                <w:sz w:val="16"/>
                <w:szCs w:val="16"/>
              </w:rPr>
            </w:pPr>
            <w:r w:rsidRPr="005726EF">
              <w:rPr>
                <w:rFonts w:ascii="Arial AM" w:hAnsi="Arial AM" w:cs="Arial"/>
                <w:sz w:val="16"/>
                <w:szCs w:val="16"/>
              </w:rPr>
              <w:t> </w:t>
            </w:r>
          </w:p>
        </w:tc>
      </w:tr>
      <w:tr w:rsidR="00E10779" w:rsidRPr="005726EF" w:rsidTr="00EB5D2A">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EB5D2A">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EB5D2A">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EB5D2A">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2</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E10779" w:rsidRPr="00D32881" w:rsidRDefault="00E10779" w:rsidP="00E10779">
            <w:pPr>
              <w:rPr>
                <w:rFonts w:ascii="Arial AM" w:hAnsi="Arial AM" w:cs="Arial"/>
                <w:sz w:val="16"/>
                <w:szCs w:val="16"/>
              </w:rPr>
            </w:pPr>
            <w:r w:rsidRPr="00D32881">
              <w:rPr>
                <w:rFonts w:ascii="Calibri" w:hAnsi="Calibri" w:cs="Calibri"/>
                <w:sz w:val="16"/>
                <w:szCs w:val="16"/>
              </w:rPr>
              <w:t>Обработка</w:t>
            </w:r>
            <w:r w:rsidRPr="00D32881">
              <w:rPr>
                <w:rFonts w:ascii="Arial AM" w:hAnsi="Arial AM" w:cs="Arial"/>
                <w:sz w:val="16"/>
                <w:szCs w:val="16"/>
              </w:rPr>
              <w:t xml:space="preserve"> </w:t>
            </w:r>
            <w:r w:rsidRPr="00D32881">
              <w:rPr>
                <w:rFonts w:ascii="Calibri" w:hAnsi="Calibri" w:cs="Calibri"/>
                <w:sz w:val="16"/>
                <w:szCs w:val="16"/>
              </w:rPr>
              <w:t>почвы</w:t>
            </w:r>
            <w:r w:rsidRPr="00D32881">
              <w:rPr>
                <w:rFonts w:ascii="Arial AM" w:hAnsi="Arial AM" w:cs="Arial"/>
                <w:sz w:val="16"/>
                <w:szCs w:val="16"/>
              </w:rPr>
              <w:t xml:space="preserve"> II </w:t>
            </w:r>
            <w:r w:rsidRPr="00D32881">
              <w:rPr>
                <w:rFonts w:ascii="Calibri" w:hAnsi="Calibri" w:cs="Calibri"/>
                <w:sz w:val="16"/>
                <w:szCs w:val="16"/>
              </w:rPr>
              <w:t>класса руками</w:t>
            </w:r>
          </w:p>
        </w:tc>
        <w:tc>
          <w:tcPr>
            <w:tcW w:w="720" w:type="dxa"/>
            <w:vMerge w:val="restart"/>
            <w:tcBorders>
              <w:top w:val="nil"/>
              <w:left w:val="single" w:sz="4" w:space="0" w:color="auto"/>
              <w:bottom w:val="single" w:sz="4" w:space="0" w:color="auto"/>
              <w:right w:val="single" w:sz="4" w:space="0" w:color="auto"/>
            </w:tcBorders>
            <w:shd w:val="clear" w:color="auto" w:fill="auto"/>
            <w:noWrap/>
            <w:hideMark/>
          </w:tcPr>
          <w:p w:rsidR="00E10779" w:rsidRDefault="00E10779" w:rsidP="00E10779">
            <w:r w:rsidRPr="0025436F">
              <w:rPr>
                <w:rFonts w:ascii="Calibri" w:hAnsi="Calibri" w:cs="Calibri"/>
                <w:sz w:val="16"/>
                <w:szCs w:val="16"/>
              </w:rPr>
              <w:t>м</w:t>
            </w:r>
            <w:r w:rsidRPr="0025436F">
              <w:rPr>
                <w:rFonts w:ascii="Arial AM" w:hAnsi="Arial AM" w:cs="Arial"/>
                <w:sz w:val="16"/>
                <w:szCs w:val="16"/>
                <w:vertAlign w:val="superscript"/>
              </w:rPr>
              <w:t>3</w:t>
            </w:r>
          </w:p>
        </w:tc>
        <w:tc>
          <w:tcPr>
            <w:tcW w:w="153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0.5</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jc w:val="center"/>
              <w:rPr>
                <w:rFonts w:ascii="Arial AM" w:hAnsi="Arial AM" w:cs="Arial"/>
                <w:sz w:val="16"/>
                <w:szCs w:val="16"/>
              </w:rPr>
            </w:pPr>
            <w:r w:rsidRPr="005726EF">
              <w:rPr>
                <w:rFonts w:ascii="Arial AM" w:hAnsi="Arial AM" w:cs="Arial"/>
                <w:sz w:val="16"/>
                <w:szCs w:val="16"/>
              </w:rPr>
              <w:t> </w:t>
            </w:r>
          </w:p>
        </w:tc>
      </w:tr>
      <w:tr w:rsidR="00E10779" w:rsidRPr="005726EF" w:rsidTr="00EB5D2A">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EB5D2A">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EB5D2A">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EB5D2A">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3</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E10779" w:rsidRPr="005726EF" w:rsidRDefault="00E10779" w:rsidP="00E10779">
            <w:pPr>
              <w:rPr>
                <w:rFonts w:ascii="Arial AM" w:hAnsi="Arial AM" w:cs="Arial"/>
                <w:sz w:val="16"/>
                <w:szCs w:val="16"/>
              </w:rPr>
            </w:pPr>
            <w:r w:rsidRPr="00D32881">
              <w:rPr>
                <w:rFonts w:ascii="Calibri" w:hAnsi="Calibri" w:cs="Calibri"/>
                <w:sz w:val="16"/>
                <w:szCs w:val="16"/>
              </w:rPr>
              <w:t>Наземная</w:t>
            </w:r>
            <w:r w:rsidRPr="00D32881">
              <w:rPr>
                <w:rFonts w:ascii="Arial AM" w:hAnsi="Arial AM" w:cs="Arial"/>
                <w:sz w:val="16"/>
                <w:szCs w:val="16"/>
              </w:rPr>
              <w:t xml:space="preserve"> </w:t>
            </w:r>
            <w:r w:rsidRPr="00D32881">
              <w:rPr>
                <w:rFonts w:ascii="Calibri" w:hAnsi="Calibri" w:cs="Calibri"/>
                <w:sz w:val="16"/>
                <w:szCs w:val="16"/>
              </w:rPr>
              <w:t>заправка</w:t>
            </w:r>
            <w:r w:rsidRPr="00D32881">
              <w:rPr>
                <w:rFonts w:ascii="Arial AM" w:hAnsi="Arial AM" w:cs="Arial"/>
                <w:sz w:val="16"/>
                <w:szCs w:val="16"/>
              </w:rPr>
              <w:t xml:space="preserve"> </w:t>
            </w:r>
            <w:r w:rsidRPr="00D32881">
              <w:rPr>
                <w:rFonts w:ascii="Calibri" w:hAnsi="Calibri" w:cs="Calibri"/>
                <w:sz w:val="16"/>
                <w:szCs w:val="16"/>
              </w:rPr>
              <w:t>бульдозерами</w:t>
            </w:r>
            <w:r w:rsidRPr="00D32881">
              <w:rPr>
                <w:rFonts w:ascii="Arial AM" w:hAnsi="Arial AM" w:cs="Arial"/>
                <w:sz w:val="16"/>
                <w:szCs w:val="16"/>
              </w:rPr>
              <w:t xml:space="preserve"> / </w:t>
            </w:r>
            <w:r w:rsidRPr="00D32881">
              <w:rPr>
                <w:rFonts w:ascii="Calibri" w:hAnsi="Calibri" w:cs="Calibri"/>
                <w:sz w:val="16"/>
                <w:szCs w:val="16"/>
              </w:rPr>
              <w:t>частично</w:t>
            </w:r>
            <w:r w:rsidRPr="00D32881">
              <w:rPr>
                <w:rFonts w:ascii="Arial AM" w:hAnsi="Arial AM" w:cs="Arial"/>
                <w:sz w:val="16"/>
                <w:szCs w:val="16"/>
              </w:rPr>
              <w:t xml:space="preserve"> </w:t>
            </w:r>
            <w:r w:rsidRPr="00D32881">
              <w:rPr>
                <w:rFonts w:ascii="Calibri" w:hAnsi="Calibri" w:cs="Calibri"/>
                <w:sz w:val="16"/>
                <w:szCs w:val="16"/>
              </w:rPr>
              <w:t>скопившийся</w:t>
            </w:r>
            <w:r w:rsidRPr="00D32881">
              <w:rPr>
                <w:rFonts w:ascii="Arial AM" w:hAnsi="Arial AM" w:cs="Arial"/>
                <w:sz w:val="16"/>
                <w:szCs w:val="16"/>
              </w:rPr>
              <w:t xml:space="preserve"> </w:t>
            </w:r>
            <w:r w:rsidRPr="00D32881">
              <w:rPr>
                <w:rFonts w:ascii="Calibri" w:hAnsi="Calibri" w:cs="Calibri"/>
                <w:sz w:val="16"/>
                <w:szCs w:val="16"/>
              </w:rPr>
              <w:t>грунт</w:t>
            </w:r>
            <w:r w:rsidRPr="00D32881">
              <w:rPr>
                <w:rFonts w:ascii="Arial AM" w:hAnsi="Arial AM" w:cs="Arial"/>
                <w:sz w:val="16"/>
                <w:szCs w:val="16"/>
              </w:rPr>
              <w:t xml:space="preserve"> /</w:t>
            </w:r>
          </w:p>
        </w:tc>
        <w:tc>
          <w:tcPr>
            <w:tcW w:w="720" w:type="dxa"/>
            <w:vMerge w:val="restart"/>
            <w:tcBorders>
              <w:top w:val="nil"/>
              <w:left w:val="single" w:sz="4" w:space="0" w:color="auto"/>
              <w:bottom w:val="single" w:sz="4" w:space="0" w:color="auto"/>
              <w:right w:val="single" w:sz="4" w:space="0" w:color="auto"/>
            </w:tcBorders>
            <w:shd w:val="clear" w:color="auto" w:fill="auto"/>
            <w:noWrap/>
            <w:hideMark/>
          </w:tcPr>
          <w:p w:rsidR="00E10779" w:rsidRDefault="00E10779" w:rsidP="00E10779">
            <w:r w:rsidRPr="0025436F">
              <w:rPr>
                <w:rFonts w:ascii="Calibri" w:hAnsi="Calibri" w:cs="Calibri"/>
                <w:sz w:val="16"/>
                <w:szCs w:val="16"/>
              </w:rPr>
              <w:t>м</w:t>
            </w:r>
            <w:r w:rsidRPr="0025436F">
              <w:rPr>
                <w:rFonts w:ascii="Arial AM" w:hAnsi="Arial AM" w:cs="Arial"/>
                <w:sz w:val="16"/>
                <w:szCs w:val="16"/>
                <w:vertAlign w:val="superscript"/>
              </w:rPr>
              <w:t>3</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62</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jc w:val="center"/>
              <w:rPr>
                <w:rFonts w:ascii="Arial AM" w:hAnsi="Arial AM" w:cs="Arial"/>
                <w:sz w:val="16"/>
                <w:szCs w:val="16"/>
              </w:rPr>
            </w:pPr>
            <w:r w:rsidRPr="005726EF">
              <w:rPr>
                <w:rFonts w:ascii="Arial AM" w:hAnsi="Arial AM" w:cs="Arial"/>
                <w:sz w:val="16"/>
                <w:szCs w:val="16"/>
              </w:rPr>
              <w:t> </w:t>
            </w:r>
          </w:p>
        </w:tc>
      </w:tr>
      <w:tr w:rsidR="00E10779" w:rsidRPr="005726EF" w:rsidTr="00EB5D2A">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EB5D2A">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EB5D2A">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EB5D2A">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4</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E10779" w:rsidRPr="00D32881" w:rsidRDefault="00E10779" w:rsidP="00E10779">
            <w:pPr>
              <w:rPr>
                <w:rFonts w:ascii="Arial AM" w:hAnsi="Arial AM" w:cs="Arial"/>
                <w:sz w:val="16"/>
                <w:szCs w:val="16"/>
                <w:lang w:val="en-US"/>
              </w:rPr>
            </w:pPr>
            <w:r w:rsidRPr="00D32881">
              <w:rPr>
                <w:rFonts w:ascii="Calibri" w:hAnsi="Calibri" w:cs="Calibri"/>
                <w:sz w:val="16"/>
                <w:szCs w:val="16"/>
              </w:rPr>
              <w:t>Почвопокровное</w:t>
            </w:r>
            <w:r>
              <w:rPr>
                <w:rFonts w:ascii="Calibri" w:hAnsi="Calibri" w:cs="Calibri"/>
                <w:sz w:val="16"/>
                <w:szCs w:val="16"/>
                <w:lang w:val="en-US"/>
              </w:rPr>
              <w:t xml:space="preserve"> грунта</w:t>
            </w:r>
          </w:p>
        </w:tc>
        <w:tc>
          <w:tcPr>
            <w:tcW w:w="720" w:type="dxa"/>
            <w:vMerge w:val="restart"/>
            <w:tcBorders>
              <w:top w:val="nil"/>
              <w:left w:val="single" w:sz="4" w:space="0" w:color="auto"/>
              <w:bottom w:val="single" w:sz="4" w:space="0" w:color="auto"/>
              <w:right w:val="single" w:sz="4" w:space="0" w:color="auto"/>
            </w:tcBorders>
            <w:shd w:val="clear" w:color="auto" w:fill="auto"/>
            <w:noWrap/>
            <w:hideMark/>
          </w:tcPr>
          <w:p w:rsidR="00E10779" w:rsidRDefault="00E10779" w:rsidP="00E10779">
            <w:r w:rsidRPr="0025436F">
              <w:rPr>
                <w:rFonts w:ascii="Calibri" w:hAnsi="Calibri" w:cs="Calibri"/>
                <w:sz w:val="16"/>
                <w:szCs w:val="16"/>
              </w:rPr>
              <w:t>м</w:t>
            </w:r>
            <w:r w:rsidRPr="0025436F">
              <w:rPr>
                <w:rFonts w:ascii="Arial AM" w:hAnsi="Arial AM" w:cs="Arial"/>
                <w:sz w:val="16"/>
                <w:szCs w:val="16"/>
                <w:vertAlign w:val="superscript"/>
              </w:rPr>
              <w:t>3</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62</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jc w:val="center"/>
              <w:rPr>
                <w:rFonts w:ascii="Arial AM" w:hAnsi="Arial AM" w:cs="Arial"/>
                <w:sz w:val="16"/>
                <w:szCs w:val="16"/>
              </w:rPr>
            </w:pPr>
            <w:r w:rsidRPr="005726EF">
              <w:rPr>
                <w:rFonts w:ascii="Arial AM" w:hAnsi="Arial AM" w:cs="Arial"/>
                <w:sz w:val="16"/>
                <w:szCs w:val="16"/>
              </w:rPr>
              <w:t> </w:t>
            </w:r>
          </w:p>
        </w:tc>
      </w:tr>
      <w:tr w:rsidR="00E10779" w:rsidRPr="005726EF" w:rsidTr="00EB5D2A">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EB5D2A">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EB5D2A">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EB5D2A">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5</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E10779" w:rsidRPr="005726EF" w:rsidRDefault="00E10779" w:rsidP="00E10779">
            <w:pPr>
              <w:rPr>
                <w:rFonts w:ascii="Arial AM" w:hAnsi="Arial AM" w:cs="Arial"/>
                <w:sz w:val="16"/>
                <w:szCs w:val="16"/>
              </w:rPr>
            </w:pPr>
            <w:r w:rsidRPr="00D32881">
              <w:rPr>
                <w:rFonts w:ascii="Calibri" w:hAnsi="Calibri" w:cs="Calibri"/>
                <w:sz w:val="16"/>
                <w:szCs w:val="16"/>
              </w:rPr>
              <w:t>Засыпка</w:t>
            </w:r>
            <w:r w:rsidRPr="00D32881">
              <w:rPr>
                <w:rFonts w:ascii="Arial AM" w:hAnsi="Arial AM" w:cs="Arial"/>
                <w:sz w:val="16"/>
                <w:szCs w:val="16"/>
              </w:rPr>
              <w:t xml:space="preserve"> </w:t>
            </w:r>
            <w:r w:rsidRPr="00D32881">
              <w:rPr>
                <w:rFonts w:ascii="Calibri" w:hAnsi="Calibri" w:cs="Calibri"/>
                <w:sz w:val="16"/>
                <w:szCs w:val="16"/>
              </w:rPr>
              <w:t>грунта</w:t>
            </w:r>
            <w:r w:rsidRPr="00D32881">
              <w:rPr>
                <w:rFonts w:ascii="Arial AM" w:hAnsi="Arial AM" w:cs="Arial"/>
                <w:sz w:val="16"/>
                <w:szCs w:val="16"/>
              </w:rPr>
              <w:t xml:space="preserve"> </w:t>
            </w:r>
            <w:r w:rsidRPr="00D32881">
              <w:rPr>
                <w:rFonts w:ascii="Calibri" w:hAnsi="Calibri" w:cs="Calibri"/>
                <w:sz w:val="16"/>
                <w:szCs w:val="16"/>
              </w:rPr>
              <w:t>вручную</w:t>
            </w:r>
            <w:r w:rsidRPr="00D32881">
              <w:rPr>
                <w:rFonts w:ascii="Arial AM" w:hAnsi="Arial AM" w:cs="Arial"/>
                <w:sz w:val="16"/>
                <w:szCs w:val="16"/>
              </w:rPr>
              <w:t xml:space="preserve">, </w:t>
            </w:r>
            <w:r w:rsidRPr="00D32881">
              <w:rPr>
                <w:rFonts w:ascii="Calibri" w:hAnsi="Calibri" w:cs="Calibri"/>
                <w:sz w:val="16"/>
                <w:szCs w:val="16"/>
              </w:rPr>
              <w:t>путем</w:t>
            </w:r>
            <w:r w:rsidRPr="00D32881">
              <w:rPr>
                <w:rFonts w:ascii="Arial AM" w:hAnsi="Arial AM" w:cs="Arial"/>
                <w:sz w:val="16"/>
                <w:szCs w:val="16"/>
              </w:rPr>
              <w:t xml:space="preserve"> </w:t>
            </w:r>
            <w:r w:rsidRPr="00D32881">
              <w:rPr>
                <w:rFonts w:ascii="Calibri" w:hAnsi="Calibri" w:cs="Calibri"/>
                <w:sz w:val="16"/>
                <w:szCs w:val="16"/>
              </w:rPr>
              <w:t>заливки</w:t>
            </w:r>
          </w:p>
        </w:tc>
        <w:tc>
          <w:tcPr>
            <w:tcW w:w="720" w:type="dxa"/>
            <w:vMerge w:val="restart"/>
            <w:tcBorders>
              <w:top w:val="nil"/>
              <w:left w:val="single" w:sz="4" w:space="0" w:color="auto"/>
              <w:bottom w:val="single" w:sz="4" w:space="0" w:color="auto"/>
              <w:right w:val="single" w:sz="4" w:space="0" w:color="auto"/>
            </w:tcBorders>
            <w:shd w:val="clear" w:color="auto" w:fill="auto"/>
            <w:noWrap/>
            <w:hideMark/>
          </w:tcPr>
          <w:p w:rsidR="00E10779" w:rsidRDefault="00E10779" w:rsidP="00E10779">
            <w:r w:rsidRPr="0025436F">
              <w:rPr>
                <w:rFonts w:ascii="Calibri" w:hAnsi="Calibri" w:cs="Calibri"/>
                <w:sz w:val="16"/>
                <w:szCs w:val="16"/>
              </w:rPr>
              <w:t>м</w:t>
            </w:r>
            <w:r w:rsidRPr="0025436F">
              <w:rPr>
                <w:rFonts w:ascii="Arial AM" w:hAnsi="Arial AM" w:cs="Arial"/>
                <w:sz w:val="16"/>
                <w:szCs w:val="16"/>
                <w:vertAlign w:val="superscript"/>
              </w:rPr>
              <w:t>3</w:t>
            </w:r>
          </w:p>
        </w:tc>
        <w:tc>
          <w:tcPr>
            <w:tcW w:w="153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12.8</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jc w:val="center"/>
              <w:rPr>
                <w:rFonts w:ascii="Arial AM" w:hAnsi="Arial AM" w:cs="Arial"/>
                <w:sz w:val="16"/>
                <w:szCs w:val="16"/>
              </w:rPr>
            </w:pPr>
            <w:r w:rsidRPr="005726EF">
              <w:rPr>
                <w:rFonts w:ascii="Arial AM" w:hAnsi="Arial AM" w:cs="Arial"/>
                <w:sz w:val="16"/>
                <w:szCs w:val="16"/>
              </w:rPr>
              <w:t> </w:t>
            </w:r>
          </w:p>
        </w:tc>
      </w:tr>
      <w:tr w:rsidR="00E10779" w:rsidRPr="005726EF" w:rsidTr="00EB5D2A">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EB5D2A">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EB5D2A">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EB5D2A">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6</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E10779" w:rsidRPr="005726EF" w:rsidRDefault="00E10779" w:rsidP="00E10779">
            <w:pPr>
              <w:rPr>
                <w:rFonts w:ascii="Arial AM" w:hAnsi="Arial AM" w:cs="Arial"/>
                <w:sz w:val="16"/>
                <w:szCs w:val="16"/>
              </w:rPr>
            </w:pPr>
            <w:r w:rsidRPr="00D32881">
              <w:rPr>
                <w:rFonts w:ascii="Calibri" w:hAnsi="Calibri" w:cs="Calibri"/>
                <w:sz w:val="16"/>
                <w:szCs w:val="16"/>
              </w:rPr>
              <w:t>Выполнение</w:t>
            </w:r>
            <w:r w:rsidRPr="00D32881">
              <w:rPr>
                <w:rFonts w:ascii="Arial AM" w:hAnsi="Arial AM" w:cs="Arial"/>
                <w:sz w:val="16"/>
                <w:szCs w:val="16"/>
              </w:rPr>
              <w:t xml:space="preserve"> </w:t>
            </w:r>
            <w:r w:rsidRPr="00D32881">
              <w:rPr>
                <w:rFonts w:ascii="Calibri" w:hAnsi="Calibri" w:cs="Calibri"/>
                <w:sz w:val="16"/>
                <w:szCs w:val="16"/>
              </w:rPr>
              <w:t>бетонного</w:t>
            </w:r>
            <w:r w:rsidRPr="00D32881">
              <w:rPr>
                <w:rFonts w:ascii="Arial AM" w:hAnsi="Arial AM" w:cs="Arial"/>
                <w:sz w:val="16"/>
                <w:szCs w:val="16"/>
              </w:rPr>
              <w:t xml:space="preserve"> </w:t>
            </w:r>
            <w:r w:rsidRPr="00D32881">
              <w:rPr>
                <w:rFonts w:ascii="Calibri" w:hAnsi="Calibri" w:cs="Calibri"/>
                <w:sz w:val="16"/>
                <w:szCs w:val="16"/>
              </w:rPr>
              <w:t>подготовительного</w:t>
            </w:r>
            <w:r w:rsidRPr="00D32881">
              <w:rPr>
                <w:rFonts w:ascii="Arial AM" w:hAnsi="Arial AM" w:cs="Arial"/>
                <w:sz w:val="16"/>
                <w:szCs w:val="16"/>
              </w:rPr>
              <w:t xml:space="preserve"> </w:t>
            </w:r>
            <w:r w:rsidRPr="00D32881">
              <w:rPr>
                <w:rFonts w:ascii="Calibri" w:hAnsi="Calibri" w:cs="Calibri"/>
                <w:sz w:val="16"/>
                <w:szCs w:val="16"/>
              </w:rPr>
              <w:t>слоя</w:t>
            </w:r>
            <w:r w:rsidRPr="00D32881">
              <w:rPr>
                <w:rFonts w:ascii="Arial AM" w:hAnsi="Arial AM" w:cs="Arial"/>
                <w:sz w:val="16"/>
                <w:szCs w:val="16"/>
              </w:rPr>
              <w:t xml:space="preserve"> </w:t>
            </w:r>
            <w:r w:rsidRPr="00D32881">
              <w:rPr>
                <w:rFonts w:ascii="Calibri" w:hAnsi="Calibri" w:cs="Calibri"/>
                <w:sz w:val="16"/>
                <w:szCs w:val="16"/>
              </w:rPr>
              <w:t>из</w:t>
            </w:r>
            <w:r w:rsidRPr="00D32881">
              <w:rPr>
                <w:rFonts w:ascii="Arial AM" w:hAnsi="Arial AM" w:cs="Arial"/>
                <w:sz w:val="16"/>
                <w:szCs w:val="16"/>
              </w:rPr>
              <w:t xml:space="preserve"> </w:t>
            </w:r>
            <w:r w:rsidRPr="00D32881">
              <w:rPr>
                <w:rFonts w:ascii="Calibri" w:hAnsi="Calibri" w:cs="Calibri"/>
                <w:sz w:val="16"/>
                <w:szCs w:val="16"/>
              </w:rPr>
              <w:t>бетона</w:t>
            </w:r>
            <w:r w:rsidRPr="00D32881">
              <w:rPr>
                <w:rFonts w:ascii="Arial AM" w:hAnsi="Arial AM" w:cs="Arial"/>
                <w:sz w:val="16"/>
                <w:szCs w:val="16"/>
              </w:rPr>
              <w:t xml:space="preserve"> </w:t>
            </w:r>
            <w:r w:rsidRPr="00D32881">
              <w:rPr>
                <w:rFonts w:ascii="Calibri" w:hAnsi="Calibri" w:cs="Calibri"/>
                <w:sz w:val="16"/>
                <w:szCs w:val="16"/>
              </w:rPr>
              <w:t>класса</w:t>
            </w:r>
            <w:r w:rsidRPr="00D32881">
              <w:rPr>
                <w:rFonts w:ascii="Arial AM" w:hAnsi="Arial AM" w:cs="Arial"/>
                <w:sz w:val="16"/>
                <w:szCs w:val="16"/>
              </w:rPr>
              <w:t xml:space="preserve"> </w:t>
            </w:r>
            <w:r w:rsidRPr="00D32881">
              <w:rPr>
                <w:rFonts w:ascii="Calibri" w:hAnsi="Calibri" w:cs="Calibri"/>
                <w:sz w:val="16"/>
                <w:szCs w:val="16"/>
              </w:rPr>
              <w:t>В</w:t>
            </w:r>
            <w:r w:rsidRPr="00D32881">
              <w:rPr>
                <w:rFonts w:ascii="Arial AM" w:hAnsi="Arial AM" w:cs="Arial"/>
                <w:sz w:val="16"/>
                <w:szCs w:val="16"/>
              </w:rPr>
              <w:t>7.5.</w:t>
            </w:r>
          </w:p>
        </w:tc>
        <w:tc>
          <w:tcPr>
            <w:tcW w:w="720" w:type="dxa"/>
            <w:vMerge w:val="restart"/>
            <w:tcBorders>
              <w:top w:val="nil"/>
              <w:left w:val="single" w:sz="4" w:space="0" w:color="auto"/>
              <w:bottom w:val="single" w:sz="4" w:space="0" w:color="auto"/>
              <w:right w:val="single" w:sz="4" w:space="0" w:color="auto"/>
            </w:tcBorders>
            <w:shd w:val="clear" w:color="auto" w:fill="auto"/>
            <w:hideMark/>
          </w:tcPr>
          <w:p w:rsidR="00E10779" w:rsidRDefault="00E10779" w:rsidP="00E10779">
            <w:r w:rsidRPr="0025436F">
              <w:rPr>
                <w:rFonts w:ascii="Calibri" w:hAnsi="Calibri" w:cs="Calibri"/>
                <w:sz w:val="16"/>
                <w:szCs w:val="16"/>
              </w:rPr>
              <w:t>м</w:t>
            </w:r>
            <w:r w:rsidRPr="0025436F">
              <w:rPr>
                <w:rFonts w:ascii="Arial AM" w:hAnsi="Arial AM" w:cs="Arial"/>
                <w:sz w:val="16"/>
                <w:szCs w:val="16"/>
                <w:vertAlign w:val="superscript"/>
              </w:rPr>
              <w:t>3</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2.6</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E10779" w:rsidRPr="005726EF" w:rsidTr="004F55B6">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7</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E10779" w:rsidRPr="005726EF" w:rsidRDefault="00E10779" w:rsidP="00E10779">
            <w:pPr>
              <w:rPr>
                <w:rFonts w:ascii="Arial AM" w:hAnsi="Arial AM" w:cs="Arial"/>
                <w:sz w:val="16"/>
                <w:szCs w:val="16"/>
              </w:rPr>
            </w:pPr>
            <w:r w:rsidRPr="00D32881">
              <w:rPr>
                <w:rFonts w:ascii="Calibri" w:hAnsi="Calibri" w:cs="Calibri"/>
                <w:sz w:val="16"/>
                <w:szCs w:val="16"/>
              </w:rPr>
              <w:t>Подготовка</w:t>
            </w:r>
            <w:r w:rsidRPr="00D32881">
              <w:rPr>
                <w:rFonts w:ascii="Arial AM" w:hAnsi="Arial AM" w:cs="Arial"/>
                <w:sz w:val="16"/>
                <w:szCs w:val="16"/>
              </w:rPr>
              <w:t xml:space="preserve"> </w:t>
            </w:r>
            <w:r w:rsidRPr="00D32881">
              <w:rPr>
                <w:rFonts w:ascii="Calibri" w:hAnsi="Calibri" w:cs="Calibri"/>
                <w:sz w:val="16"/>
                <w:szCs w:val="16"/>
              </w:rPr>
              <w:t>газобетонных</w:t>
            </w:r>
            <w:r w:rsidRPr="00D32881">
              <w:rPr>
                <w:rFonts w:ascii="Arial AM" w:hAnsi="Arial AM" w:cs="Arial"/>
                <w:sz w:val="16"/>
                <w:szCs w:val="16"/>
              </w:rPr>
              <w:t xml:space="preserve"> </w:t>
            </w:r>
            <w:r w:rsidRPr="00D32881">
              <w:rPr>
                <w:rFonts w:ascii="Calibri" w:hAnsi="Calibri" w:cs="Calibri"/>
                <w:sz w:val="16"/>
                <w:szCs w:val="16"/>
              </w:rPr>
              <w:t>фундаментов</w:t>
            </w:r>
            <w:r w:rsidRPr="00D32881">
              <w:rPr>
                <w:rFonts w:ascii="Arial AM" w:hAnsi="Arial AM" w:cs="Arial"/>
                <w:sz w:val="16"/>
                <w:szCs w:val="16"/>
              </w:rPr>
              <w:t xml:space="preserve"> </w:t>
            </w:r>
            <w:r w:rsidRPr="00D32881">
              <w:rPr>
                <w:rFonts w:ascii="Calibri" w:hAnsi="Calibri" w:cs="Calibri"/>
                <w:sz w:val="16"/>
                <w:szCs w:val="16"/>
              </w:rPr>
              <w:t>из</w:t>
            </w:r>
            <w:r w:rsidRPr="00D32881">
              <w:rPr>
                <w:rFonts w:ascii="Arial AM" w:hAnsi="Arial AM" w:cs="Arial"/>
                <w:sz w:val="16"/>
                <w:szCs w:val="16"/>
              </w:rPr>
              <w:t xml:space="preserve"> </w:t>
            </w:r>
            <w:r w:rsidRPr="00D32881">
              <w:rPr>
                <w:rFonts w:ascii="Calibri" w:hAnsi="Calibri" w:cs="Calibri"/>
                <w:sz w:val="16"/>
                <w:szCs w:val="16"/>
              </w:rPr>
              <w:t>бетона</w:t>
            </w:r>
            <w:r w:rsidRPr="00D32881">
              <w:rPr>
                <w:rFonts w:ascii="Arial AM" w:hAnsi="Arial AM" w:cs="Arial"/>
                <w:sz w:val="16"/>
                <w:szCs w:val="16"/>
              </w:rPr>
              <w:t xml:space="preserve"> </w:t>
            </w:r>
            <w:r w:rsidRPr="00D32881">
              <w:rPr>
                <w:rFonts w:ascii="Calibri" w:hAnsi="Calibri" w:cs="Calibri"/>
                <w:sz w:val="16"/>
                <w:szCs w:val="16"/>
              </w:rPr>
              <w:t>класса</w:t>
            </w:r>
            <w:r w:rsidRPr="00D32881">
              <w:rPr>
                <w:rFonts w:ascii="Arial AM" w:hAnsi="Arial AM" w:cs="Arial"/>
                <w:sz w:val="16"/>
                <w:szCs w:val="16"/>
              </w:rPr>
              <w:t xml:space="preserve"> </w:t>
            </w:r>
            <w:r w:rsidRPr="00D32881">
              <w:rPr>
                <w:rFonts w:ascii="Calibri" w:hAnsi="Calibri" w:cs="Calibri"/>
                <w:sz w:val="16"/>
                <w:szCs w:val="16"/>
              </w:rPr>
              <w:t>В</w:t>
            </w:r>
            <w:r w:rsidRPr="00D32881">
              <w:rPr>
                <w:rFonts w:ascii="Arial AM" w:hAnsi="Arial AM" w:cs="Arial"/>
                <w:sz w:val="16"/>
                <w:szCs w:val="16"/>
              </w:rPr>
              <w:t>7,5</w:t>
            </w:r>
          </w:p>
        </w:tc>
        <w:tc>
          <w:tcPr>
            <w:tcW w:w="720" w:type="dxa"/>
            <w:vMerge w:val="restart"/>
            <w:tcBorders>
              <w:top w:val="nil"/>
              <w:left w:val="single" w:sz="4" w:space="0" w:color="auto"/>
              <w:bottom w:val="single" w:sz="4" w:space="0" w:color="auto"/>
              <w:right w:val="single" w:sz="4" w:space="0" w:color="auto"/>
            </w:tcBorders>
            <w:shd w:val="clear" w:color="auto" w:fill="auto"/>
            <w:noWrap/>
            <w:hideMark/>
          </w:tcPr>
          <w:p w:rsidR="00E10779" w:rsidRDefault="00E10779" w:rsidP="00E10779">
            <w:r w:rsidRPr="001B73FF">
              <w:rPr>
                <w:rFonts w:ascii="Calibri" w:hAnsi="Calibri" w:cs="Calibri"/>
                <w:sz w:val="16"/>
                <w:szCs w:val="16"/>
              </w:rPr>
              <w:t>м</w:t>
            </w:r>
            <w:r w:rsidRPr="001B73FF">
              <w:rPr>
                <w:rFonts w:ascii="Arial AM" w:hAnsi="Arial AM" w:cs="Arial"/>
                <w:sz w:val="16"/>
                <w:szCs w:val="16"/>
                <w:vertAlign w:val="superscript"/>
              </w:rPr>
              <w:t>3</w:t>
            </w:r>
          </w:p>
        </w:tc>
        <w:tc>
          <w:tcPr>
            <w:tcW w:w="153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35.7</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jc w:val="center"/>
              <w:rPr>
                <w:rFonts w:ascii="Arial AM" w:hAnsi="Arial AM" w:cs="Arial"/>
                <w:sz w:val="16"/>
                <w:szCs w:val="16"/>
              </w:rPr>
            </w:pPr>
            <w:r w:rsidRPr="005726EF">
              <w:rPr>
                <w:rFonts w:ascii="Arial AM" w:hAnsi="Arial AM" w:cs="Arial"/>
                <w:sz w:val="16"/>
                <w:szCs w:val="16"/>
              </w:rPr>
              <w:t> </w:t>
            </w:r>
          </w:p>
        </w:tc>
      </w:tr>
      <w:tr w:rsidR="00E10779" w:rsidRPr="005726EF" w:rsidTr="004F55B6">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4F55B6">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4F55B6">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4F55B6">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8</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E10779" w:rsidRPr="005726EF" w:rsidRDefault="00E10779" w:rsidP="00E10779">
            <w:pPr>
              <w:rPr>
                <w:rFonts w:ascii="Arial AM" w:hAnsi="Arial AM" w:cs="Arial"/>
                <w:sz w:val="16"/>
                <w:szCs w:val="16"/>
              </w:rPr>
            </w:pPr>
            <w:r w:rsidRPr="00D32881">
              <w:rPr>
                <w:rFonts w:ascii="Calibri" w:hAnsi="Calibri" w:cs="Calibri"/>
                <w:sz w:val="16"/>
                <w:szCs w:val="16"/>
              </w:rPr>
              <w:t>Лестница</w:t>
            </w:r>
            <w:r w:rsidRPr="00D32881">
              <w:rPr>
                <w:rFonts w:ascii="Arial AM" w:hAnsi="Arial AM" w:cs="Arial"/>
                <w:sz w:val="16"/>
                <w:szCs w:val="16"/>
              </w:rPr>
              <w:t xml:space="preserve"> </w:t>
            </w:r>
            <w:r w:rsidRPr="00D32881">
              <w:rPr>
                <w:rFonts w:ascii="Calibri" w:hAnsi="Calibri" w:cs="Calibri"/>
                <w:sz w:val="16"/>
                <w:szCs w:val="16"/>
              </w:rPr>
              <w:t>из</w:t>
            </w:r>
            <w:r w:rsidRPr="00D32881">
              <w:rPr>
                <w:rFonts w:ascii="Arial AM" w:hAnsi="Arial AM" w:cs="Arial"/>
                <w:sz w:val="16"/>
                <w:szCs w:val="16"/>
              </w:rPr>
              <w:t xml:space="preserve"> </w:t>
            </w:r>
            <w:r w:rsidRPr="00D32881">
              <w:rPr>
                <w:rFonts w:ascii="Calibri" w:hAnsi="Calibri" w:cs="Calibri"/>
                <w:sz w:val="16"/>
                <w:szCs w:val="16"/>
              </w:rPr>
              <w:t>бетона</w:t>
            </w:r>
            <w:r w:rsidRPr="00D32881">
              <w:rPr>
                <w:rFonts w:ascii="Arial AM" w:hAnsi="Arial AM" w:cs="Arial"/>
                <w:sz w:val="16"/>
                <w:szCs w:val="16"/>
              </w:rPr>
              <w:t xml:space="preserve"> </w:t>
            </w:r>
            <w:r w:rsidRPr="00D32881">
              <w:rPr>
                <w:rFonts w:ascii="Calibri" w:hAnsi="Calibri" w:cs="Calibri"/>
                <w:sz w:val="16"/>
                <w:szCs w:val="16"/>
              </w:rPr>
              <w:t>марки</w:t>
            </w:r>
            <w:r w:rsidRPr="00D32881">
              <w:rPr>
                <w:rFonts w:ascii="Arial AM" w:hAnsi="Arial AM" w:cs="Arial"/>
                <w:sz w:val="16"/>
                <w:szCs w:val="16"/>
              </w:rPr>
              <w:t xml:space="preserve"> </w:t>
            </w:r>
            <w:r w:rsidRPr="00D32881">
              <w:rPr>
                <w:rFonts w:ascii="Calibri" w:hAnsi="Calibri" w:cs="Calibri"/>
                <w:sz w:val="16"/>
                <w:szCs w:val="16"/>
              </w:rPr>
              <w:t>В</w:t>
            </w:r>
            <w:r w:rsidRPr="00D32881">
              <w:rPr>
                <w:rFonts w:ascii="Arial AM" w:hAnsi="Arial AM" w:cs="Arial"/>
                <w:sz w:val="16"/>
                <w:szCs w:val="16"/>
              </w:rPr>
              <w:t>7,5</w:t>
            </w:r>
          </w:p>
        </w:tc>
        <w:tc>
          <w:tcPr>
            <w:tcW w:w="720" w:type="dxa"/>
            <w:vMerge w:val="restart"/>
            <w:tcBorders>
              <w:top w:val="nil"/>
              <w:left w:val="single" w:sz="4" w:space="0" w:color="auto"/>
              <w:bottom w:val="single" w:sz="4" w:space="0" w:color="auto"/>
              <w:right w:val="single" w:sz="4" w:space="0" w:color="auto"/>
            </w:tcBorders>
            <w:shd w:val="clear" w:color="auto" w:fill="auto"/>
            <w:hideMark/>
          </w:tcPr>
          <w:p w:rsidR="00E10779" w:rsidRDefault="00E10779" w:rsidP="00E10779">
            <w:r w:rsidRPr="001B73FF">
              <w:rPr>
                <w:rFonts w:ascii="Calibri" w:hAnsi="Calibri" w:cs="Calibri"/>
                <w:sz w:val="16"/>
                <w:szCs w:val="16"/>
              </w:rPr>
              <w:t>м</w:t>
            </w:r>
            <w:r w:rsidRPr="001B73FF">
              <w:rPr>
                <w:rFonts w:ascii="Arial AM" w:hAnsi="Arial AM" w:cs="Arial"/>
                <w:sz w:val="16"/>
                <w:szCs w:val="16"/>
                <w:vertAlign w:val="superscript"/>
              </w:rPr>
              <w:t>3</w:t>
            </w:r>
          </w:p>
        </w:tc>
        <w:tc>
          <w:tcPr>
            <w:tcW w:w="153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0.2</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jc w:val="center"/>
              <w:rPr>
                <w:rFonts w:ascii="Arial AM" w:hAnsi="Arial AM" w:cs="Arial"/>
                <w:sz w:val="16"/>
                <w:szCs w:val="16"/>
              </w:rPr>
            </w:pPr>
            <w:r w:rsidRPr="005726EF">
              <w:rPr>
                <w:rFonts w:ascii="Arial AM" w:hAnsi="Arial AM" w:cs="Arial"/>
                <w:sz w:val="16"/>
                <w:szCs w:val="16"/>
              </w:rPr>
              <w:t> </w:t>
            </w:r>
          </w:p>
        </w:tc>
      </w:tr>
      <w:tr w:rsidR="00E10779" w:rsidRPr="005726EF" w:rsidTr="004F55B6">
        <w:trPr>
          <w:trHeight w:val="405"/>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4F55B6">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4F55B6">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4F55B6">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9</w:t>
            </w:r>
          </w:p>
        </w:tc>
        <w:tc>
          <w:tcPr>
            <w:tcW w:w="3687" w:type="dxa"/>
            <w:vMerge w:val="restart"/>
            <w:tcBorders>
              <w:top w:val="nil"/>
              <w:left w:val="single" w:sz="4" w:space="0" w:color="auto"/>
              <w:bottom w:val="single" w:sz="4" w:space="0" w:color="auto"/>
              <w:right w:val="single" w:sz="4" w:space="0" w:color="auto"/>
            </w:tcBorders>
            <w:shd w:val="clear" w:color="000000" w:fill="FFFFFF"/>
            <w:vAlign w:val="center"/>
            <w:hideMark/>
          </w:tcPr>
          <w:p w:rsidR="00E10779" w:rsidRPr="005726EF" w:rsidRDefault="00E10779" w:rsidP="00E10779">
            <w:pPr>
              <w:rPr>
                <w:rFonts w:ascii="Arial AM" w:hAnsi="Arial AM" w:cs="Arial"/>
                <w:sz w:val="16"/>
                <w:szCs w:val="16"/>
              </w:rPr>
            </w:pPr>
            <w:r w:rsidRPr="00D32881">
              <w:rPr>
                <w:rFonts w:ascii="Calibri" w:hAnsi="Calibri" w:cs="Calibri"/>
                <w:sz w:val="16"/>
                <w:szCs w:val="16"/>
              </w:rPr>
              <w:t>Строительство</w:t>
            </w:r>
            <w:r w:rsidRPr="00D32881">
              <w:rPr>
                <w:rFonts w:ascii="Arial AM" w:hAnsi="Arial AM" w:cs="Arial"/>
                <w:sz w:val="16"/>
                <w:szCs w:val="16"/>
              </w:rPr>
              <w:t xml:space="preserve"> </w:t>
            </w:r>
            <w:r w:rsidRPr="00D32881">
              <w:rPr>
                <w:rFonts w:ascii="Calibri" w:hAnsi="Calibri" w:cs="Calibri"/>
                <w:sz w:val="16"/>
                <w:szCs w:val="16"/>
              </w:rPr>
              <w:t>стен</w:t>
            </w:r>
            <w:r w:rsidRPr="00D32881">
              <w:rPr>
                <w:rFonts w:ascii="Arial AM" w:hAnsi="Arial AM" w:cs="Arial"/>
                <w:sz w:val="16"/>
                <w:szCs w:val="16"/>
              </w:rPr>
              <w:t xml:space="preserve"> </w:t>
            </w:r>
            <w:r w:rsidRPr="00D32881">
              <w:rPr>
                <w:rFonts w:ascii="Calibri" w:hAnsi="Calibri" w:cs="Calibri"/>
                <w:sz w:val="16"/>
                <w:szCs w:val="16"/>
              </w:rPr>
              <w:t>из</w:t>
            </w:r>
            <w:r w:rsidRPr="00D32881">
              <w:rPr>
                <w:rFonts w:ascii="Arial AM" w:hAnsi="Arial AM" w:cs="Arial"/>
                <w:sz w:val="16"/>
                <w:szCs w:val="16"/>
              </w:rPr>
              <w:t xml:space="preserve"> </w:t>
            </w:r>
            <w:r w:rsidRPr="00D32881">
              <w:rPr>
                <w:rFonts w:ascii="Calibri" w:hAnsi="Calibri" w:cs="Calibri"/>
                <w:sz w:val="16"/>
                <w:szCs w:val="16"/>
              </w:rPr>
              <w:t>обычного</w:t>
            </w:r>
            <w:r w:rsidRPr="00D32881">
              <w:rPr>
                <w:rFonts w:ascii="Arial AM" w:hAnsi="Arial AM" w:cs="Arial"/>
                <w:sz w:val="16"/>
                <w:szCs w:val="16"/>
              </w:rPr>
              <w:t xml:space="preserve"> </w:t>
            </w:r>
            <w:r w:rsidRPr="00D32881">
              <w:rPr>
                <w:rFonts w:ascii="Calibri" w:hAnsi="Calibri" w:cs="Calibri"/>
                <w:sz w:val="16"/>
                <w:szCs w:val="16"/>
              </w:rPr>
              <w:t>туфа</w:t>
            </w:r>
          </w:p>
        </w:tc>
        <w:tc>
          <w:tcPr>
            <w:tcW w:w="720" w:type="dxa"/>
            <w:vMerge w:val="restart"/>
            <w:tcBorders>
              <w:top w:val="nil"/>
              <w:left w:val="single" w:sz="4" w:space="0" w:color="auto"/>
              <w:bottom w:val="single" w:sz="4" w:space="0" w:color="auto"/>
              <w:right w:val="single" w:sz="4" w:space="0" w:color="auto"/>
            </w:tcBorders>
            <w:shd w:val="clear" w:color="auto" w:fill="auto"/>
            <w:noWrap/>
            <w:hideMark/>
          </w:tcPr>
          <w:p w:rsidR="00E10779" w:rsidRDefault="00E10779" w:rsidP="00E10779">
            <w:r w:rsidRPr="001B73FF">
              <w:rPr>
                <w:rFonts w:ascii="Calibri" w:hAnsi="Calibri" w:cs="Calibri"/>
                <w:sz w:val="16"/>
                <w:szCs w:val="16"/>
              </w:rPr>
              <w:t>м</w:t>
            </w:r>
            <w:r w:rsidRPr="001B73FF">
              <w:rPr>
                <w:rFonts w:ascii="Arial AM" w:hAnsi="Arial AM" w:cs="Arial"/>
                <w:sz w:val="16"/>
                <w:szCs w:val="16"/>
                <w:vertAlign w:val="superscript"/>
              </w:rPr>
              <w:t>3</w:t>
            </w:r>
          </w:p>
        </w:tc>
        <w:tc>
          <w:tcPr>
            <w:tcW w:w="153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72.4</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10</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5726EF" w:rsidRDefault="00D32881" w:rsidP="00D32881">
            <w:pPr>
              <w:rPr>
                <w:rFonts w:ascii="Arial AM" w:hAnsi="Arial AM" w:cs="Arial"/>
                <w:sz w:val="16"/>
                <w:szCs w:val="16"/>
              </w:rPr>
            </w:pPr>
            <w:r w:rsidRPr="00D32881">
              <w:rPr>
                <w:rFonts w:ascii="Calibri" w:hAnsi="Calibri" w:cs="Calibri"/>
                <w:sz w:val="16"/>
                <w:szCs w:val="16"/>
              </w:rPr>
              <w:t>Изготовление</w:t>
            </w:r>
            <w:r w:rsidRPr="00D32881">
              <w:rPr>
                <w:rFonts w:ascii="Arial AM" w:hAnsi="Arial AM" w:cs="Arial"/>
                <w:sz w:val="16"/>
                <w:szCs w:val="16"/>
              </w:rPr>
              <w:t xml:space="preserve"> </w:t>
            </w:r>
            <w:r w:rsidRPr="00D32881">
              <w:rPr>
                <w:rFonts w:ascii="Calibri" w:hAnsi="Calibri" w:cs="Calibri"/>
                <w:sz w:val="16"/>
                <w:szCs w:val="16"/>
              </w:rPr>
              <w:t>монолитных</w:t>
            </w:r>
            <w:r w:rsidRPr="00D32881">
              <w:rPr>
                <w:rFonts w:ascii="Arial AM" w:hAnsi="Arial AM" w:cs="Arial"/>
                <w:sz w:val="16"/>
                <w:szCs w:val="16"/>
              </w:rPr>
              <w:t xml:space="preserve"> </w:t>
            </w:r>
            <w:r w:rsidRPr="00D32881">
              <w:rPr>
                <w:rFonts w:ascii="Calibri" w:hAnsi="Calibri" w:cs="Calibri"/>
                <w:sz w:val="16"/>
                <w:szCs w:val="16"/>
              </w:rPr>
              <w:t>стержней</w:t>
            </w:r>
            <w:r w:rsidRPr="00D32881">
              <w:rPr>
                <w:rFonts w:ascii="Arial AM" w:hAnsi="Arial AM" w:cs="Arial"/>
                <w:sz w:val="16"/>
                <w:szCs w:val="16"/>
              </w:rPr>
              <w:t xml:space="preserve"> </w:t>
            </w:r>
            <w:r w:rsidRPr="00D32881">
              <w:rPr>
                <w:rFonts w:ascii="Calibri" w:hAnsi="Calibri" w:cs="Calibri"/>
                <w:sz w:val="16"/>
                <w:szCs w:val="16"/>
              </w:rPr>
              <w:t>из</w:t>
            </w:r>
            <w:r w:rsidRPr="00D32881">
              <w:rPr>
                <w:rFonts w:ascii="Arial AM" w:hAnsi="Arial AM" w:cs="Arial"/>
                <w:sz w:val="16"/>
                <w:szCs w:val="16"/>
              </w:rPr>
              <w:t xml:space="preserve"> </w:t>
            </w:r>
            <w:r w:rsidRPr="00D32881">
              <w:rPr>
                <w:rFonts w:ascii="Calibri" w:hAnsi="Calibri" w:cs="Calibri"/>
                <w:sz w:val="16"/>
                <w:szCs w:val="16"/>
              </w:rPr>
              <w:t>бетона</w:t>
            </w:r>
            <w:r w:rsidRPr="00D32881">
              <w:rPr>
                <w:rFonts w:ascii="Arial AM" w:hAnsi="Arial AM" w:cs="Arial"/>
                <w:sz w:val="16"/>
                <w:szCs w:val="16"/>
              </w:rPr>
              <w:t xml:space="preserve"> </w:t>
            </w:r>
            <w:r w:rsidRPr="00D32881">
              <w:rPr>
                <w:rFonts w:ascii="Calibri" w:hAnsi="Calibri" w:cs="Calibri"/>
                <w:sz w:val="16"/>
                <w:szCs w:val="16"/>
              </w:rPr>
              <w:t>марки</w:t>
            </w:r>
            <w:r w:rsidRPr="00D32881">
              <w:rPr>
                <w:rFonts w:ascii="Arial AM" w:hAnsi="Arial AM" w:cs="Arial"/>
                <w:sz w:val="16"/>
                <w:szCs w:val="16"/>
              </w:rPr>
              <w:t xml:space="preserve"> </w:t>
            </w:r>
            <w:r w:rsidRPr="00D32881">
              <w:rPr>
                <w:rFonts w:ascii="Calibri" w:hAnsi="Calibri" w:cs="Calibri"/>
                <w:sz w:val="16"/>
                <w:szCs w:val="16"/>
              </w:rPr>
              <w:t>В</w:t>
            </w:r>
            <w:r w:rsidRPr="00D32881">
              <w:rPr>
                <w:rFonts w:ascii="Arial AM" w:hAnsi="Arial AM" w:cs="Arial"/>
                <w:sz w:val="16"/>
                <w:szCs w:val="16"/>
              </w:rPr>
              <w:t>15</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E10779" w:rsidP="00D32881">
            <w:pPr>
              <w:rPr>
                <w:rFonts w:ascii="Arial AM" w:hAnsi="Arial AM" w:cs="Arial"/>
                <w:sz w:val="16"/>
                <w:szCs w:val="16"/>
              </w:rPr>
            </w:pPr>
            <w:r>
              <w:rPr>
                <w:rFonts w:ascii="Arial AM" w:hAnsi="Arial AM" w:cs="Arial"/>
                <w:sz w:val="16"/>
                <w:szCs w:val="16"/>
              </w:rPr>
              <w:t>м</w:t>
            </w:r>
            <w:r w:rsidR="005726EF" w:rsidRPr="005726EF">
              <w:rPr>
                <w:rFonts w:ascii="Arial AM" w:hAnsi="Arial AM" w:cs="Arial"/>
                <w:sz w:val="16"/>
                <w:szCs w:val="16"/>
                <w:vertAlign w:val="superscript"/>
              </w:rPr>
              <w:t>3</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13.4</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E10779" w:rsidRPr="005726EF" w:rsidTr="004B5456">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11</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E10779" w:rsidRPr="005726EF" w:rsidRDefault="00E10779" w:rsidP="00E10779">
            <w:pPr>
              <w:rPr>
                <w:rFonts w:ascii="Arial AM" w:hAnsi="Arial AM" w:cs="Arial"/>
                <w:sz w:val="16"/>
                <w:szCs w:val="16"/>
              </w:rPr>
            </w:pPr>
            <w:r w:rsidRPr="00D32881">
              <w:rPr>
                <w:rFonts w:ascii="Calibri" w:hAnsi="Calibri" w:cs="Calibri"/>
                <w:sz w:val="16"/>
                <w:szCs w:val="16"/>
              </w:rPr>
              <w:t>Армирование</w:t>
            </w:r>
            <w:r w:rsidRPr="005726EF">
              <w:rPr>
                <w:rFonts w:ascii="Arial AM" w:hAnsi="Arial AM" w:cs="Arial"/>
                <w:sz w:val="16"/>
                <w:szCs w:val="16"/>
              </w:rPr>
              <w:t>12A500c</w:t>
            </w:r>
          </w:p>
        </w:tc>
        <w:tc>
          <w:tcPr>
            <w:tcW w:w="720" w:type="dxa"/>
            <w:vMerge w:val="restart"/>
            <w:tcBorders>
              <w:top w:val="nil"/>
              <w:left w:val="single" w:sz="4" w:space="0" w:color="auto"/>
              <w:bottom w:val="single" w:sz="4" w:space="0" w:color="auto"/>
              <w:right w:val="single" w:sz="4" w:space="0" w:color="auto"/>
            </w:tcBorders>
            <w:shd w:val="clear" w:color="auto" w:fill="auto"/>
            <w:noWrap/>
            <w:hideMark/>
          </w:tcPr>
          <w:p w:rsidR="00E10779" w:rsidRDefault="00E10779" w:rsidP="00E10779">
            <w:r w:rsidRPr="0016743B">
              <w:rPr>
                <w:rFonts w:ascii="Calibri" w:hAnsi="Calibri" w:cs="Calibri"/>
                <w:sz w:val="16"/>
                <w:szCs w:val="16"/>
              </w:rPr>
              <w:t>т</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0.336</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jc w:val="center"/>
              <w:rPr>
                <w:rFonts w:ascii="Arial AM" w:hAnsi="Arial AM" w:cs="Arial"/>
                <w:sz w:val="16"/>
                <w:szCs w:val="16"/>
              </w:rPr>
            </w:pPr>
            <w:r w:rsidRPr="005726EF">
              <w:rPr>
                <w:rFonts w:ascii="Arial AM" w:hAnsi="Arial AM" w:cs="Arial"/>
                <w:sz w:val="16"/>
                <w:szCs w:val="16"/>
              </w:rPr>
              <w:t> </w:t>
            </w:r>
          </w:p>
        </w:tc>
      </w:tr>
      <w:tr w:rsidR="00E10779" w:rsidRPr="005726EF" w:rsidTr="004B5456">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4B5456">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4B5456">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4B5456">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12</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E10779" w:rsidRPr="005726EF" w:rsidRDefault="00E10779" w:rsidP="00E10779">
            <w:pPr>
              <w:rPr>
                <w:rFonts w:ascii="Arial AM" w:hAnsi="Arial AM" w:cs="Arial"/>
                <w:sz w:val="16"/>
                <w:szCs w:val="16"/>
              </w:rPr>
            </w:pPr>
            <w:r w:rsidRPr="00D32881">
              <w:rPr>
                <w:rFonts w:ascii="Calibri" w:hAnsi="Calibri" w:cs="Calibri"/>
                <w:sz w:val="16"/>
                <w:szCs w:val="16"/>
              </w:rPr>
              <w:t>Армирование</w:t>
            </w:r>
            <w:r w:rsidRPr="005726EF">
              <w:rPr>
                <w:rFonts w:ascii="Arial AM" w:hAnsi="Arial AM" w:cs="Arial"/>
                <w:sz w:val="16"/>
                <w:szCs w:val="16"/>
              </w:rPr>
              <w:t>10A500c</w:t>
            </w:r>
          </w:p>
        </w:tc>
        <w:tc>
          <w:tcPr>
            <w:tcW w:w="720" w:type="dxa"/>
            <w:vMerge w:val="restart"/>
            <w:tcBorders>
              <w:top w:val="nil"/>
              <w:left w:val="single" w:sz="4" w:space="0" w:color="auto"/>
              <w:bottom w:val="single" w:sz="4" w:space="0" w:color="auto"/>
              <w:right w:val="single" w:sz="4" w:space="0" w:color="auto"/>
            </w:tcBorders>
            <w:shd w:val="clear" w:color="auto" w:fill="auto"/>
            <w:noWrap/>
            <w:hideMark/>
          </w:tcPr>
          <w:p w:rsidR="00E10779" w:rsidRDefault="00E10779" w:rsidP="00E10779">
            <w:r w:rsidRPr="0016743B">
              <w:rPr>
                <w:rFonts w:ascii="Calibri" w:hAnsi="Calibri" w:cs="Calibri"/>
                <w:sz w:val="16"/>
                <w:szCs w:val="16"/>
              </w:rPr>
              <w:t>т</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0.059</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jc w:val="center"/>
              <w:rPr>
                <w:rFonts w:ascii="Arial AM" w:hAnsi="Arial AM" w:cs="Arial"/>
                <w:sz w:val="16"/>
                <w:szCs w:val="16"/>
              </w:rPr>
            </w:pPr>
            <w:r w:rsidRPr="005726EF">
              <w:rPr>
                <w:rFonts w:ascii="Arial AM" w:hAnsi="Arial AM" w:cs="Arial"/>
                <w:sz w:val="16"/>
                <w:szCs w:val="16"/>
              </w:rPr>
              <w:t> </w:t>
            </w:r>
          </w:p>
        </w:tc>
      </w:tr>
      <w:tr w:rsidR="00E10779" w:rsidRPr="005726EF" w:rsidTr="004B5456">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4B5456">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4B5456">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4B5456">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13</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E10779" w:rsidRPr="005726EF" w:rsidRDefault="00E10779" w:rsidP="00E10779">
            <w:pPr>
              <w:rPr>
                <w:rFonts w:ascii="Arial AM" w:hAnsi="Arial AM" w:cs="Arial"/>
                <w:sz w:val="16"/>
                <w:szCs w:val="16"/>
              </w:rPr>
            </w:pPr>
            <w:r w:rsidRPr="00D32881">
              <w:rPr>
                <w:rFonts w:ascii="Calibri" w:hAnsi="Calibri" w:cs="Calibri"/>
                <w:sz w:val="16"/>
                <w:szCs w:val="16"/>
              </w:rPr>
              <w:t>Армирование</w:t>
            </w:r>
            <w:r w:rsidRPr="005726EF">
              <w:rPr>
                <w:rFonts w:ascii="Arial AM" w:hAnsi="Arial AM" w:cs="Arial"/>
                <w:sz w:val="16"/>
                <w:szCs w:val="16"/>
              </w:rPr>
              <w:t>6Ac-I /óó³ÓáÕ»ñ/</w:t>
            </w:r>
          </w:p>
        </w:tc>
        <w:tc>
          <w:tcPr>
            <w:tcW w:w="720" w:type="dxa"/>
            <w:vMerge w:val="restart"/>
            <w:tcBorders>
              <w:top w:val="nil"/>
              <w:left w:val="single" w:sz="4" w:space="0" w:color="auto"/>
              <w:bottom w:val="single" w:sz="4" w:space="0" w:color="auto"/>
              <w:right w:val="single" w:sz="4" w:space="0" w:color="auto"/>
            </w:tcBorders>
            <w:shd w:val="clear" w:color="auto" w:fill="auto"/>
            <w:noWrap/>
            <w:hideMark/>
          </w:tcPr>
          <w:p w:rsidR="00E10779" w:rsidRDefault="00E10779" w:rsidP="00E10779">
            <w:r w:rsidRPr="0016743B">
              <w:rPr>
                <w:rFonts w:ascii="Calibri" w:hAnsi="Calibri" w:cs="Calibri"/>
                <w:sz w:val="16"/>
                <w:szCs w:val="16"/>
              </w:rPr>
              <w:t>т</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0.176</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14</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5726EF" w:rsidRDefault="00D32881" w:rsidP="00D32881">
            <w:pPr>
              <w:rPr>
                <w:rFonts w:ascii="Arial AM" w:hAnsi="Arial AM" w:cs="Arial"/>
                <w:sz w:val="16"/>
                <w:szCs w:val="16"/>
              </w:rPr>
            </w:pPr>
            <w:r w:rsidRPr="00D32881">
              <w:rPr>
                <w:rFonts w:ascii="Calibri" w:hAnsi="Calibri" w:cs="Calibri"/>
                <w:sz w:val="16"/>
                <w:szCs w:val="16"/>
              </w:rPr>
              <w:t>Армирование</w:t>
            </w:r>
            <w:r w:rsidR="005726EF" w:rsidRPr="005726EF">
              <w:rPr>
                <w:rFonts w:ascii="Arial AM" w:hAnsi="Arial AM" w:cs="Arial"/>
                <w:sz w:val="16"/>
                <w:szCs w:val="16"/>
              </w:rPr>
              <w:t xml:space="preserve">5Bp-I </w:t>
            </w:r>
            <w:r>
              <w:rPr>
                <w:rFonts w:ascii="Arial" w:hAnsi="Arial" w:cs="Arial"/>
                <w:sz w:val="16"/>
                <w:szCs w:val="16"/>
                <w:lang w:val="en-US"/>
              </w:rPr>
              <w:t>սետկա</w:t>
            </w:r>
            <w:r w:rsidR="005726EF" w:rsidRPr="005726EF">
              <w:rPr>
                <w:rFonts w:ascii="Arial AM" w:hAnsi="Arial AM" w:cs="Arial"/>
                <w:sz w:val="16"/>
                <w:szCs w:val="16"/>
              </w:rPr>
              <w:t>/</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E10779" w:rsidRDefault="00E10779" w:rsidP="00D32881">
            <w:pPr>
              <w:rPr>
                <w:rFonts w:asciiTheme="minorHAnsi" w:hAnsiTheme="minorHAnsi" w:cs="Arial"/>
                <w:sz w:val="16"/>
                <w:szCs w:val="16"/>
              </w:rPr>
            </w:pPr>
            <w:r>
              <w:rPr>
                <w:rFonts w:ascii="Arial AM" w:hAnsi="Arial AM" w:cs="Arial"/>
                <w:sz w:val="16"/>
                <w:szCs w:val="16"/>
              </w:rPr>
              <w:t>т</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0.042</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15</w:t>
            </w:r>
          </w:p>
        </w:tc>
        <w:tc>
          <w:tcPr>
            <w:tcW w:w="3687" w:type="dxa"/>
            <w:vMerge w:val="restart"/>
            <w:tcBorders>
              <w:top w:val="nil"/>
              <w:left w:val="single" w:sz="4" w:space="0" w:color="auto"/>
              <w:bottom w:val="single" w:sz="4" w:space="0" w:color="auto"/>
              <w:right w:val="single" w:sz="4" w:space="0" w:color="auto"/>
            </w:tcBorders>
            <w:shd w:val="clear" w:color="000000" w:fill="FFFFFF"/>
            <w:vAlign w:val="center"/>
            <w:hideMark/>
          </w:tcPr>
          <w:p w:rsidR="005726EF" w:rsidRPr="005726EF" w:rsidRDefault="001A67AB" w:rsidP="00D32881">
            <w:pPr>
              <w:rPr>
                <w:rFonts w:ascii="Arial AM" w:hAnsi="Arial AM" w:cs="Arial"/>
                <w:sz w:val="16"/>
                <w:szCs w:val="16"/>
              </w:rPr>
            </w:pPr>
            <w:r w:rsidRPr="001A67AB">
              <w:rPr>
                <w:rFonts w:ascii="Calibri" w:hAnsi="Calibri" w:cs="Calibri"/>
                <w:sz w:val="16"/>
                <w:szCs w:val="16"/>
              </w:rPr>
              <w:t>Штукатурка</w:t>
            </w:r>
            <w:r w:rsidRPr="001A67AB">
              <w:rPr>
                <w:rFonts w:ascii="Arial AM" w:hAnsi="Arial AM" w:cs="Arial"/>
                <w:sz w:val="16"/>
                <w:szCs w:val="16"/>
              </w:rPr>
              <w:t xml:space="preserve"> </w:t>
            </w:r>
            <w:r w:rsidRPr="001A67AB">
              <w:rPr>
                <w:rFonts w:ascii="Calibri" w:hAnsi="Calibri" w:cs="Calibri"/>
                <w:sz w:val="16"/>
                <w:szCs w:val="16"/>
              </w:rPr>
              <w:t>стен</w:t>
            </w:r>
            <w:r w:rsidRPr="001A67AB">
              <w:rPr>
                <w:rFonts w:ascii="Arial AM" w:hAnsi="Arial AM" w:cs="Arial"/>
                <w:sz w:val="16"/>
                <w:szCs w:val="16"/>
              </w:rPr>
              <w:t xml:space="preserve"> </w:t>
            </w:r>
            <w:r w:rsidRPr="001A67AB">
              <w:rPr>
                <w:rFonts w:ascii="Calibri" w:hAnsi="Calibri" w:cs="Calibri"/>
                <w:sz w:val="16"/>
                <w:szCs w:val="16"/>
              </w:rPr>
              <w:t>на</w:t>
            </w:r>
            <w:r w:rsidRPr="001A67AB">
              <w:rPr>
                <w:rFonts w:ascii="Arial AM" w:hAnsi="Arial AM" w:cs="Arial"/>
                <w:sz w:val="16"/>
                <w:szCs w:val="16"/>
              </w:rPr>
              <w:t xml:space="preserve"> </w:t>
            </w:r>
            <w:r w:rsidRPr="001A67AB">
              <w:rPr>
                <w:rFonts w:ascii="Calibri" w:hAnsi="Calibri" w:cs="Calibri"/>
                <w:sz w:val="16"/>
                <w:szCs w:val="16"/>
              </w:rPr>
              <w:t>качественной</w:t>
            </w:r>
            <w:r w:rsidRPr="001A67AB">
              <w:rPr>
                <w:rFonts w:ascii="Arial AM" w:hAnsi="Arial AM" w:cs="Arial"/>
                <w:sz w:val="16"/>
                <w:szCs w:val="16"/>
              </w:rPr>
              <w:t xml:space="preserve"> </w:t>
            </w:r>
            <w:r w:rsidRPr="001A67AB">
              <w:rPr>
                <w:rFonts w:ascii="Calibri" w:hAnsi="Calibri" w:cs="Calibri"/>
                <w:sz w:val="16"/>
                <w:szCs w:val="16"/>
              </w:rPr>
              <w:t>арматурной</w:t>
            </w:r>
            <w:r w:rsidRPr="001A67AB">
              <w:rPr>
                <w:rFonts w:ascii="Arial AM" w:hAnsi="Arial AM" w:cs="Arial"/>
                <w:sz w:val="16"/>
                <w:szCs w:val="16"/>
              </w:rPr>
              <w:t xml:space="preserve"> </w:t>
            </w:r>
            <w:r w:rsidRPr="001A67AB">
              <w:rPr>
                <w:rFonts w:ascii="Calibri" w:hAnsi="Calibri" w:cs="Calibri"/>
                <w:sz w:val="16"/>
                <w:szCs w:val="16"/>
              </w:rPr>
              <w:t>сетке</w:t>
            </w:r>
            <w:r w:rsidRPr="001A67AB">
              <w:rPr>
                <w:rFonts w:ascii="Arial AM" w:hAnsi="Arial AM" w:cs="Arial"/>
                <w:sz w:val="16"/>
                <w:szCs w:val="16"/>
              </w:rPr>
              <w:t xml:space="preserve"> </w:t>
            </w:r>
            <w:r w:rsidRPr="001A67AB">
              <w:rPr>
                <w:rFonts w:ascii="Calibri" w:hAnsi="Calibri" w:cs="Calibri"/>
                <w:sz w:val="16"/>
                <w:szCs w:val="16"/>
              </w:rPr>
              <w:t>на</w:t>
            </w:r>
            <w:r w:rsidRPr="001A67AB">
              <w:rPr>
                <w:rFonts w:ascii="Arial AM" w:hAnsi="Arial AM" w:cs="Arial"/>
                <w:sz w:val="16"/>
                <w:szCs w:val="16"/>
              </w:rPr>
              <w:t xml:space="preserve"> </w:t>
            </w:r>
            <w:r w:rsidRPr="001A67AB">
              <w:rPr>
                <w:rFonts w:ascii="Calibri" w:hAnsi="Calibri" w:cs="Calibri"/>
                <w:sz w:val="16"/>
                <w:szCs w:val="16"/>
              </w:rPr>
              <w:t>цементно</w:t>
            </w:r>
            <w:r w:rsidRPr="001A67AB">
              <w:rPr>
                <w:rFonts w:ascii="Arial AM" w:hAnsi="Arial AM" w:cs="Arial"/>
                <w:sz w:val="16"/>
                <w:szCs w:val="16"/>
              </w:rPr>
              <w:t>-</w:t>
            </w:r>
            <w:r w:rsidRPr="001A67AB">
              <w:rPr>
                <w:rFonts w:ascii="Calibri" w:hAnsi="Calibri" w:cs="Calibri"/>
                <w:sz w:val="16"/>
                <w:szCs w:val="16"/>
              </w:rPr>
              <w:t>песчаном</w:t>
            </w:r>
            <w:r w:rsidRPr="001A67AB">
              <w:rPr>
                <w:rFonts w:ascii="Arial AM" w:hAnsi="Arial AM" w:cs="Arial"/>
                <w:sz w:val="16"/>
                <w:szCs w:val="16"/>
              </w:rPr>
              <w:t xml:space="preserve"> </w:t>
            </w:r>
            <w:r w:rsidRPr="001A67AB">
              <w:rPr>
                <w:rFonts w:ascii="Calibri" w:hAnsi="Calibri" w:cs="Calibri"/>
                <w:sz w:val="16"/>
                <w:szCs w:val="16"/>
              </w:rPr>
              <w:t>растворе</w:t>
            </w:r>
            <w:r w:rsidRPr="001A67AB">
              <w:rPr>
                <w:rFonts w:ascii="Arial AM" w:hAnsi="Arial AM" w:cs="Arial"/>
                <w:sz w:val="16"/>
                <w:szCs w:val="16"/>
              </w:rPr>
              <w:t xml:space="preserve"> </w:t>
            </w:r>
            <w:r w:rsidRPr="001A67AB">
              <w:rPr>
                <w:rFonts w:ascii="Calibri" w:hAnsi="Calibri" w:cs="Calibri"/>
                <w:sz w:val="16"/>
                <w:szCs w:val="16"/>
              </w:rPr>
              <w:t>с</w:t>
            </w:r>
            <w:r w:rsidRPr="001A67AB">
              <w:rPr>
                <w:rFonts w:ascii="Arial AM" w:hAnsi="Arial AM" w:cs="Arial"/>
                <w:sz w:val="16"/>
                <w:szCs w:val="16"/>
              </w:rPr>
              <w:t xml:space="preserve"> </w:t>
            </w:r>
            <w:r w:rsidRPr="001A67AB">
              <w:rPr>
                <w:rFonts w:ascii="Calibri" w:hAnsi="Calibri" w:cs="Calibri"/>
                <w:sz w:val="16"/>
                <w:szCs w:val="16"/>
              </w:rPr>
              <w:t>ячейками</w:t>
            </w:r>
            <w:r w:rsidRPr="001A67AB">
              <w:rPr>
                <w:rFonts w:ascii="Arial AM" w:hAnsi="Arial AM" w:cs="Arial"/>
                <w:sz w:val="16"/>
                <w:szCs w:val="16"/>
              </w:rPr>
              <w:t xml:space="preserve"> </w:t>
            </w:r>
            <w:r w:rsidRPr="001A67AB">
              <w:rPr>
                <w:rFonts w:ascii="Arial AM" w:hAnsi="Arial AM" w:cs="Arial AM"/>
                <w:sz w:val="16"/>
                <w:szCs w:val="16"/>
              </w:rPr>
              <w:t></w:t>
            </w:r>
            <w:r w:rsidRPr="001A67AB">
              <w:rPr>
                <w:rFonts w:ascii="Arial AM" w:hAnsi="Arial AM" w:cs="Arial AM"/>
                <w:sz w:val="16"/>
                <w:szCs w:val="16"/>
              </w:rPr>
              <w:t></w:t>
            </w:r>
            <w:r w:rsidRPr="001A67AB">
              <w:rPr>
                <w:rFonts w:ascii="Arial AM" w:hAnsi="Arial AM" w:cs="Arial"/>
                <w:sz w:val="16"/>
                <w:szCs w:val="16"/>
              </w:rPr>
              <w:t xml:space="preserve">BpI 100x100 </w:t>
            </w:r>
            <w:r w:rsidRPr="001A67AB">
              <w:rPr>
                <w:rFonts w:ascii="Calibri" w:hAnsi="Calibri" w:cs="Calibri"/>
                <w:sz w:val="16"/>
                <w:szCs w:val="16"/>
              </w:rPr>
              <w:t>мм</w:t>
            </w:r>
            <w:r w:rsidRPr="001A67AB">
              <w:rPr>
                <w:rFonts w:ascii="Arial AM" w:hAnsi="Arial AM" w:cs="Arial"/>
                <w:sz w:val="16"/>
                <w:szCs w:val="16"/>
              </w:rPr>
              <w:t xml:space="preserve"> / </w:t>
            </w:r>
            <w:r w:rsidRPr="001A67AB">
              <w:rPr>
                <w:rFonts w:ascii="Calibri" w:hAnsi="Calibri" w:cs="Calibri"/>
                <w:sz w:val="16"/>
                <w:szCs w:val="16"/>
              </w:rPr>
              <w:t>включая</w:t>
            </w:r>
            <w:r w:rsidRPr="001A67AB">
              <w:rPr>
                <w:rFonts w:ascii="Arial AM" w:hAnsi="Arial AM" w:cs="Arial"/>
                <w:sz w:val="16"/>
                <w:szCs w:val="16"/>
              </w:rPr>
              <w:t xml:space="preserve"> </w:t>
            </w:r>
            <w:r w:rsidRPr="001A67AB">
              <w:rPr>
                <w:rFonts w:ascii="Calibri" w:hAnsi="Calibri" w:cs="Calibri"/>
                <w:sz w:val="16"/>
                <w:szCs w:val="16"/>
              </w:rPr>
              <w:t>сетку</w:t>
            </w:r>
            <w:r w:rsidRPr="001A67AB">
              <w:rPr>
                <w:rFonts w:ascii="Arial AM" w:hAnsi="Arial AM" w:cs="Arial"/>
                <w:sz w:val="16"/>
                <w:szCs w:val="16"/>
              </w:rPr>
              <w:t xml:space="preserve"> </w:t>
            </w:r>
            <w:r w:rsidRPr="001A67AB">
              <w:rPr>
                <w:rFonts w:ascii="Calibri" w:hAnsi="Calibri" w:cs="Calibri"/>
                <w:sz w:val="16"/>
                <w:szCs w:val="16"/>
              </w:rPr>
              <w:t>и</w:t>
            </w:r>
            <w:r w:rsidRPr="001A67AB">
              <w:rPr>
                <w:rFonts w:ascii="Arial AM" w:hAnsi="Arial AM" w:cs="Arial"/>
                <w:sz w:val="16"/>
                <w:szCs w:val="16"/>
              </w:rPr>
              <w:t xml:space="preserve"> </w:t>
            </w:r>
            <w:r w:rsidRPr="001A67AB">
              <w:rPr>
                <w:rFonts w:ascii="Calibri" w:hAnsi="Calibri" w:cs="Calibri"/>
                <w:sz w:val="16"/>
                <w:szCs w:val="16"/>
              </w:rPr>
              <w:lastRenderedPageBreak/>
              <w:t>каркас</w:t>
            </w:r>
            <w:r w:rsidRPr="001A67AB">
              <w:rPr>
                <w:rFonts w:ascii="Arial AM" w:hAnsi="Arial AM" w:cs="Arial"/>
                <w:sz w:val="16"/>
                <w:szCs w:val="16"/>
              </w:rPr>
              <w:t xml:space="preserve"> /</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E10779" w:rsidP="00D32881">
            <w:pPr>
              <w:rPr>
                <w:rFonts w:ascii="Arial AM" w:hAnsi="Arial AM" w:cs="Arial"/>
                <w:sz w:val="16"/>
                <w:szCs w:val="16"/>
              </w:rPr>
            </w:pPr>
            <w:r>
              <w:rPr>
                <w:rFonts w:ascii="Calibri" w:hAnsi="Calibri" w:cs="Calibri"/>
                <w:sz w:val="16"/>
                <w:szCs w:val="16"/>
              </w:rPr>
              <w:lastRenderedPageBreak/>
              <w:t>м</w:t>
            </w:r>
            <w:r w:rsidRPr="005726EF">
              <w:rPr>
                <w:rFonts w:ascii="Arial AM" w:hAnsi="Arial AM" w:cs="Arial"/>
                <w:sz w:val="16"/>
                <w:szCs w:val="16"/>
                <w:vertAlign w:val="superscript"/>
              </w:rPr>
              <w:t>2</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320</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36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E10779" w:rsidRPr="005726EF" w:rsidTr="00915CED">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16</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E10779" w:rsidRPr="005726EF" w:rsidRDefault="00E10779" w:rsidP="00E10779">
            <w:pPr>
              <w:rPr>
                <w:rFonts w:ascii="Arial AM" w:hAnsi="Arial AM" w:cs="Arial"/>
                <w:sz w:val="16"/>
                <w:szCs w:val="16"/>
              </w:rPr>
            </w:pPr>
            <w:r w:rsidRPr="001A67AB">
              <w:rPr>
                <w:rFonts w:ascii="Calibri" w:hAnsi="Calibri" w:cs="Calibri"/>
                <w:sz w:val="16"/>
                <w:szCs w:val="16"/>
              </w:rPr>
              <w:t>Покраска</w:t>
            </w:r>
            <w:r w:rsidRPr="001A67AB">
              <w:rPr>
                <w:rFonts w:ascii="Arial AM" w:hAnsi="Arial AM" w:cs="Arial"/>
                <w:sz w:val="16"/>
                <w:szCs w:val="16"/>
              </w:rPr>
              <w:t xml:space="preserve"> </w:t>
            </w:r>
            <w:r w:rsidRPr="001A67AB">
              <w:rPr>
                <w:rFonts w:ascii="Calibri" w:hAnsi="Calibri" w:cs="Calibri"/>
                <w:sz w:val="16"/>
                <w:szCs w:val="16"/>
              </w:rPr>
              <w:t>стен</w:t>
            </w:r>
            <w:r w:rsidRPr="001A67AB">
              <w:rPr>
                <w:rFonts w:ascii="Arial AM" w:hAnsi="Arial AM" w:cs="Arial"/>
                <w:sz w:val="16"/>
                <w:szCs w:val="16"/>
              </w:rPr>
              <w:t xml:space="preserve"> </w:t>
            </w:r>
            <w:r w:rsidRPr="001A67AB">
              <w:rPr>
                <w:rFonts w:ascii="Calibri" w:hAnsi="Calibri" w:cs="Calibri"/>
                <w:sz w:val="16"/>
                <w:szCs w:val="16"/>
              </w:rPr>
              <w:t>фасадной</w:t>
            </w:r>
            <w:r w:rsidRPr="001A67AB">
              <w:rPr>
                <w:rFonts w:ascii="Arial AM" w:hAnsi="Arial AM" w:cs="Arial"/>
                <w:sz w:val="16"/>
                <w:szCs w:val="16"/>
              </w:rPr>
              <w:t xml:space="preserve"> </w:t>
            </w:r>
            <w:r w:rsidRPr="001A67AB">
              <w:rPr>
                <w:rFonts w:ascii="Calibri" w:hAnsi="Calibri" w:cs="Calibri"/>
                <w:sz w:val="16"/>
                <w:szCs w:val="16"/>
              </w:rPr>
              <w:t>краской</w:t>
            </w:r>
            <w:r w:rsidRPr="001A67AB">
              <w:rPr>
                <w:rFonts w:ascii="Arial AM" w:hAnsi="Arial AM" w:cs="Arial"/>
                <w:sz w:val="16"/>
                <w:szCs w:val="16"/>
              </w:rPr>
              <w:t xml:space="preserve">, </w:t>
            </w:r>
            <w:r w:rsidRPr="001A67AB">
              <w:rPr>
                <w:rFonts w:ascii="Calibri" w:hAnsi="Calibri" w:cs="Calibri"/>
                <w:sz w:val="16"/>
                <w:szCs w:val="16"/>
              </w:rPr>
              <w:t>штукатурка</w:t>
            </w:r>
          </w:p>
        </w:tc>
        <w:tc>
          <w:tcPr>
            <w:tcW w:w="720" w:type="dxa"/>
            <w:vMerge w:val="restart"/>
            <w:tcBorders>
              <w:top w:val="nil"/>
              <w:left w:val="single" w:sz="4" w:space="0" w:color="auto"/>
              <w:bottom w:val="single" w:sz="4" w:space="0" w:color="auto"/>
              <w:right w:val="single" w:sz="4" w:space="0" w:color="auto"/>
            </w:tcBorders>
            <w:shd w:val="clear" w:color="auto" w:fill="auto"/>
            <w:hideMark/>
          </w:tcPr>
          <w:p w:rsidR="00E10779" w:rsidRDefault="00E10779" w:rsidP="00E10779">
            <w:r w:rsidRPr="00FB4945">
              <w:rPr>
                <w:rFonts w:ascii="Calibri" w:hAnsi="Calibri" w:cs="Calibri"/>
                <w:sz w:val="16"/>
                <w:szCs w:val="16"/>
              </w:rPr>
              <w:t>м</w:t>
            </w:r>
            <w:r w:rsidRPr="00FB4945">
              <w:rPr>
                <w:rFonts w:ascii="Arial AM" w:hAnsi="Arial AM" w:cs="Arial"/>
                <w:sz w:val="16"/>
                <w:szCs w:val="16"/>
                <w:vertAlign w:val="superscript"/>
              </w:rPr>
              <w:t>2</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320</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jc w:val="center"/>
              <w:rPr>
                <w:rFonts w:ascii="Arial AM" w:hAnsi="Arial AM" w:cs="Arial"/>
                <w:sz w:val="16"/>
                <w:szCs w:val="16"/>
              </w:rPr>
            </w:pPr>
            <w:r w:rsidRPr="005726EF">
              <w:rPr>
                <w:rFonts w:ascii="Arial AM" w:hAnsi="Arial AM" w:cs="Arial"/>
                <w:sz w:val="16"/>
                <w:szCs w:val="16"/>
              </w:rPr>
              <w:t> </w:t>
            </w:r>
          </w:p>
        </w:tc>
      </w:tr>
      <w:tr w:rsidR="00E10779" w:rsidRPr="005726EF" w:rsidTr="00915CED">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915CED">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915CED">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915CED">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17</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E10779" w:rsidRPr="005726EF" w:rsidRDefault="00E10779" w:rsidP="00E10779">
            <w:pPr>
              <w:rPr>
                <w:rFonts w:ascii="Arial AM" w:hAnsi="Arial AM" w:cs="Arial"/>
                <w:sz w:val="16"/>
                <w:szCs w:val="16"/>
              </w:rPr>
            </w:pPr>
            <w:r w:rsidRPr="001A67AB">
              <w:rPr>
                <w:rFonts w:ascii="Calibri" w:hAnsi="Calibri" w:cs="Calibri"/>
                <w:sz w:val="16"/>
                <w:szCs w:val="16"/>
              </w:rPr>
              <w:t>Почвопокровное</w:t>
            </w:r>
            <w:r w:rsidRPr="001A67AB">
              <w:rPr>
                <w:rFonts w:ascii="Arial AM" w:hAnsi="Arial AM" w:cs="Arial"/>
                <w:sz w:val="16"/>
                <w:szCs w:val="16"/>
              </w:rPr>
              <w:t xml:space="preserve"> </w:t>
            </w:r>
            <w:r w:rsidRPr="001A67AB">
              <w:rPr>
                <w:rFonts w:ascii="Calibri" w:hAnsi="Calibri" w:cs="Calibri"/>
                <w:sz w:val="16"/>
                <w:szCs w:val="16"/>
              </w:rPr>
              <w:t>покрытие</w:t>
            </w:r>
            <w:r w:rsidRPr="001A67AB">
              <w:rPr>
                <w:rFonts w:ascii="Arial AM" w:hAnsi="Arial AM" w:cs="Arial"/>
                <w:sz w:val="16"/>
                <w:szCs w:val="16"/>
              </w:rPr>
              <w:t xml:space="preserve"> </w:t>
            </w:r>
            <w:r w:rsidRPr="001A67AB">
              <w:rPr>
                <w:rFonts w:ascii="Calibri" w:hAnsi="Calibri" w:cs="Calibri"/>
                <w:sz w:val="16"/>
                <w:szCs w:val="16"/>
              </w:rPr>
              <w:t>с</w:t>
            </w:r>
            <w:r w:rsidRPr="001A67AB">
              <w:rPr>
                <w:rFonts w:ascii="Arial AM" w:hAnsi="Arial AM" w:cs="Arial"/>
                <w:sz w:val="16"/>
                <w:szCs w:val="16"/>
              </w:rPr>
              <w:t xml:space="preserve"> </w:t>
            </w:r>
            <w:r w:rsidRPr="001A67AB">
              <w:rPr>
                <w:rFonts w:ascii="Calibri" w:hAnsi="Calibri" w:cs="Calibri"/>
                <w:sz w:val="16"/>
                <w:szCs w:val="16"/>
              </w:rPr>
              <w:t>гравием</w:t>
            </w:r>
          </w:p>
        </w:tc>
        <w:tc>
          <w:tcPr>
            <w:tcW w:w="720" w:type="dxa"/>
            <w:vMerge w:val="restart"/>
            <w:tcBorders>
              <w:top w:val="nil"/>
              <w:left w:val="single" w:sz="4" w:space="0" w:color="auto"/>
              <w:bottom w:val="single" w:sz="4" w:space="0" w:color="auto"/>
              <w:right w:val="single" w:sz="4" w:space="0" w:color="auto"/>
            </w:tcBorders>
            <w:shd w:val="clear" w:color="auto" w:fill="auto"/>
            <w:hideMark/>
          </w:tcPr>
          <w:p w:rsidR="00E10779" w:rsidRDefault="00E10779" w:rsidP="00E10779">
            <w:r w:rsidRPr="00FB4945">
              <w:rPr>
                <w:rFonts w:ascii="Calibri" w:hAnsi="Calibri" w:cs="Calibri"/>
                <w:sz w:val="16"/>
                <w:szCs w:val="16"/>
              </w:rPr>
              <w:t>м</w:t>
            </w:r>
            <w:r w:rsidRPr="00FB4945">
              <w:rPr>
                <w:rFonts w:ascii="Arial AM" w:hAnsi="Arial AM" w:cs="Arial"/>
                <w:sz w:val="16"/>
                <w:szCs w:val="16"/>
                <w:vertAlign w:val="superscript"/>
              </w:rPr>
              <w:t>2</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113</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jc w:val="center"/>
              <w:rPr>
                <w:rFonts w:ascii="Arial AM" w:hAnsi="Arial AM" w:cs="Arial"/>
                <w:sz w:val="16"/>
                <w:szCs w:val="16"/>
              </w:rPr>
            </w:pPr>
            <w:r w:rsidRPr="005726EF">
              <w:rPr>
                <w:rFonts w:ascii="Arial AM" w:hAnsi="Arial AM" w:cs="Arial"/>
                <w:sz w:val="16"/>
                <w:szCs w:val="16"/>
              </w:rPr>
              <w:t> </w:t>
            </w:r>
          </w:p>
        </w:tc>
      </w:tr>
      <w:tr w:rsidR="00E10779" w:rsidRPr="005726EF" w:rsidTr="00915CED">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915CED">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915CED">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915CED">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18</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E10779" w:rsidRPr="005726EF" w:rsidRDefault="00E10779" w:rsidP="00E10779">
            <w:pPr>
              <w:rPr>
                <w:rFonts w:ascii="Arial AM" w:hAnsi="Arial AM" w:cs="Arial"/>
                <w:sz w:val="16"/>
                <w:szCs w:val="16"/>
              </w:rPr>
            </w:pPr>
            <w:r w:rsidRPr="001A67AB">
              <w:rPr>
                <w:rFonts w:ascii="Calibri" w:hAnsi="Calibri" w:cs="Calibri"/>
                <w:sz w:val="16"/>
                <w:szCs w:val="16"/>
              </w:rPr>
              <w:t>Выполнение</w:t>
            </w:r>
            <w:r w:rsidRPr="001A67AB">
              <w:rPr>
                <w:rFonts w:ascii="Arial AM" w:hAnsi="Arial AM" w:cs="Arial"/>
                <w:sz w:val="16"/>
                <w:szCs w:val="16"/>
              </w:rPr>
              <w:t xml:space="preserve"> </w:t>
            </w:r>
            <w:r w:rsidRPr="001A67AB">
              <w:rPr>
                <w:rFonts w:ascii="Calibri" w:hAnsi="Calibri" w:cs="Calibri"/>
                <w:sz w:val="16"/>
                <w:szCs w:val="16"/>
              </w:rPr>
              <w:t>цементно</w:t>
            </w:r>
            <w:r w:rsidRPr="001A67AB">
              <w:rPr>
                <w:rFonts w:ascii="Arial AM" w:hAnsi="Arial AM" w:cs="Arial"/>
                <w:sz w:val="16"/>
                <w:szCs w:val="16"/>
              </w:rPr>
              <w:t>-</w:t>
            </w:r>
            <w:r w:rsidRPr="001A67AB">
              <w:rPr>
                <w:rFonts w:ascii="Calibri" w:hAnsi="Calibri" w:cs="Calibri"/>
                <w:sz w:val="16"/>
                <w:szCs w:val="16"/>
              </w:rPr>
              <w:t>песчаного</w:t>
            </w:r>
            <w:r w:rsidRPr="001A67AB">
              <w:rPr>
                <w:rFonts w:ascii="Arial AM" w:hAnsi="Arial AM" w:cs="Arial"/>
                <w:sz w:val="16"/>
                <w:szCs w:val="16"/>
              </w:rPr>
              <w:t xml:space="preserve"> </w:t>
            </w:r>
            <w:r w:rsidRPr="001A67AB">
              <w:rPr>
                <w:rFonts w:ascii="Calibri" w:hAnsi="Calibri" w:cs="Calibri"/>
                <w:sz w:val="16"/>
                <w:szCs w:val="16"/>
              </w:rPr>
              <w:t>выравнивающего</w:t>
            </w:r>
            <w:r w:rsidRPr="001A67AB">
              <w:rPr>
                <w:rFonts w:ascii="Arial AM" w:hAnsi="Arial AM" w:cs="Arial"/>
                <w:sz w:val="16"/>
                <w:szCs w:val="16"/>
              </w:rPr>
              <w:t xml:space="preserve"> </w:t>
            </w:r>
            <w:r w:rsidRPr="001A67AB">
              <w:rPr>
                <w:rFonts w:ascii="Calibri" w:hAnsi="Calibri" w:cs="Calibri"/>
                <w:sz w:val="16"/>
                <w:szCs w:val="16"/>
              </w:rPr>
              <w:t>слоя</w:t>
            </w:r>
            <w:r w:rsidRPr="001A67AB">
              <w:rPr>
                <w:rFonts w:ascii="Arial AM" w:hAnsi="Arial AM" w:cs="Arial"/>
                <w:sz w:val="16"/>
                <w:szCs w:val="16"/>
              </w:rPr>
              <w:t xml:space="preserve"> </w:t>
            </w:r>
            <w:r w:rsidRPr="001A67AB">
              <w:rPr>
                <w:rFonts w:ascii="Calibri" w:hAnsi="Calibri" w:cs="Calibri"/>
                <w:sz w:val="16"/>
                <w:szCs w:val="16"/>
              </w:rPr>
              <w:t>толщиной</w:t>
            </w:r>
            <w:r w:rsidRPr="001A67AB">
              <w:rPr>
                <w:rFonts w:ascii="Arial AM" w:hAnsi="Arial AM" w:cs="Arial"/>
                <w:sz w:val="16"/>
                <w:szCs w:val="16"/>
              </w:rPr>
              <w:t xml:space="preserve"> 100 </w:t>
            </w:r>
            <w:r w:rsidRPr="001A67AB">
              <w:rPr>
                <w:rFonts w:ascii="Calibri" w:hAnsi="Calibri" w:cs="Calibri"/>
                <w:sz w:val="16"/>
                <w:szCs w:val="16"/>
              </w:rPr>
              <w:t>мм</w:t>
            </w:r>
            <w:r w:rsidRPr="001A67AB">
              <w:rPr>
                <w:rFonts w:ascii="Arial AM" w:hAnsi="Arial AM" w:cs="Arial"/>
                <w:sz w:val="16"/>
                <w:szCs w:val="16"/>
              </w:rPr>
              <w:t>.</w:t>
            </w:r>
          </w:p>
        </w:tc>
        <w:tc>
          <w:tcPr>
            <w:tcW w:w="720" w:type="dxa"/>
            <w:vMerge w:val="restart"/>
            <w:tcBorders>
              <w:top w:val="nil"/>
              <w:left w:val="single" w:sz="4" w:space="0" w:color="auto"/>
              <w:bottom w:val="single" w:sz="4" w:space="0" w:color="auto"/>
              <w:right w:val="single" w:sz="4" w:space="0" w:color="auto"/>
            </w:tcBorders>
            <w:shd w:val="clear" w:color="auto" w:fill="auto"/>
            <w:hideMark/>
          </w:tcPr>
          <w:p w:rsidR="00E10779" w:rsidRDefault="00E10779" w:rsidP="00E10779">
            <w:r w:rsidRPr="00FB4945">
              <w:rPr>
                <w:rFonts w:ascii="Calibri" w:hAnsi="Calibri" w:cs="Calibri"/>
                <w:sz w:val="16"/>
                <w:szCs w:val="16"/>
              </w:rPr>
              <w:t>м</w:t>
            </w:r>
            <w:r w:rsidRPr="00FB4945">
              <w:rPr>
                <w:rFonts w:ascii="Arial AM" w:hAnsi="Arial AM" w:cs="Arial"/>
                <w:sz w:val="16"/>
                <w:szCs w:val="16"/>
                <w:vertAlign w:val="superscript"/>
              </w:rPr>
              <w:t>2</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11.3</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19</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1A67AB" w:rsidRDefault="001A67AB" w:rsidP="00D32881">
            <w:pPr>
              <w:rPr>
                <w:rFonts w:ascii="Calibri" w:hAnsi="Calibri" w:cs="Calibri"/>
                <w:sz w:val="16"/>
                <w:szCs w:val="16"/>
                <w:lang w:val="en-US"/>
              </w:rPr>
            </w:pPr>
            <w:r>
              <w:rPr>
                <w:rFonts w:ascii="Calibri" w:hAnsi="Calibri" w:cs="Calibri"/>
                <w:sz w:val="16"/>
                <w:szCs w:val="16"/>
              </w:rPr>
              <w:t>В</w:t>
            </w:r>
            <w:r>
              <w:rPr>
                <w:rFonts w:ascii="Calibri" w:hAnsi="Calibri" w:cs="Calibri"/>
                <w:sz w:val="16"/>
                <w:szCs w:val="16"/>
                <w:lang w:val="en-US"/>
              </w:rPr>
              <w:t>ыпалнение беттонный поверхности</w:t>
            </w:r>
          </w:p>
        </w:tc>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5726EF" w:rsidRDefault="00E10779" w:rsidP="00D32881">
            <w:pPr>
              <w:rPr>
                <w:rFonts w:ascii="Arial AM" w:hAnsi="Arial AM" w:cs="Arial"/>
                <w:sz w:val="16"/>
                <w:szCs w:val="16"/>
              </w:rPr>
            </w:pPr>
            <w:r>
              <w:rPr>
                <w:rFonts w:ascii="Arial AM" w:hAnsi="Arial AM" w:cs="Arial"/>
                <w:sz w:val="16"/>
                <w:szCs w:val="16"/>
              </w:rPr>
              <w:t>м</w:t>
            </w:r>
            <w:r w:rsidR="005726EF" w:rsidRPr="005726EF">
              <w:rPr>
                <w:rFonts w:ascii="Arial AM" w:hAnsi="Arial AM" w:cs="Arial"/>
                <w:sz w:val="16"/>
                <w:szCs w:val="16"/>
                <w:vertAlign w:val="superscript"/>
              </w:rPr>
              <w:t>2</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11.3</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1A67AB" w:rsidRDefault="001A67AB" w:rsidP="00D32881">
            <w:pPr>
              <w:rPr>
                <w:rFonts w:ascii="Calibri" w:hAnsi="Calibri" w:cs="Calibri"/>
                <w:b/>
                <w:bCs/>
                <w:sz w:val="16"/>
                <w:szCs w:val="16"/>
                <w:u w:val="single"/>
                <w:lang w:val="en-US"/>
              </w:rPr>
            </w:pPr>
            <w:r>
              <w:rPr>
                <w:rFonts w:ascii="Calibri" w:hAnsi="Calibri" w:cs="Calibri"/>
                <w:b/>
                <w:bCs/>
                <w:sz w:val="16"/>
                <w:szCs w:val="16"/>
                <w:u w:val="single"/>
              </w:rPr>
              <w:t>А</w:t>
            </w:r>
            <w:r>
              <w:rPr>
                <w:rFonts w:ascii="Calibri" w:hAnsi="Calibri" w:cs="Calibri"/>
                <w:b/>
                <w:bCs/>
                <w:sz w:val="16"/>
                <w:szCs w:val="16"/>
                <w:u w:val="single"/>
                <w:lang w:val="en-US"/>
              </w:rPr>
              <w:t>мфитеатр</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11.06</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b/>
                <w:bCs/>
                <w:sz w:val="16"/>
                <w:szCs w:val="16"/>
                <w:u w:val="single"/>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b/>
                <w:bCs/>
                <w:sz w:val="16"/>
                <w:szCs w:val="16"/>
                <w:u w:val="single"/>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b/>
                <w:bCs/>
                <w:sz w:val="16"/>
                <w:szCs w:val="16"/>
                <w:u w:val="single"/>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1</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5726EF" w:rsidRDefault="001A67AB" w:rsidP="00D32881">
            <w:pPr>
              <w:rPr>
                <w:rFonts w:ascii="Arial AM" w:hAnsi="Arial AM" w:cs="Arial"/>
                <w:sz w:val="16"/>
                <w:szCs w:val="16"/>
              </w:rPr>
            </w:pPr>
            <w:r w:rsidRPr="001A67AB">
              <w:rPr>
                <w:rFonts w:ascii="Calibri" w:hAnsi="Calibri" w:cs="Calibri"/>
                <w:sz w:val="16"/>
                <w:szCs w:val="16"/>
              </w:rPr>
              <w:t>Устройство</w:t>
            </w:r>
            <w:r w:rsidRPr="001A67AB">
              <w:rPr>
                <w:rFonts w:ascii="Arial AM" w:hAnsi="Arial AM" w:cs="Arial"/>
                <w:sz w:val="16"/>
                <w:szCs w:val="16"/>
              </w:rPr>
              <w:t xml:space="preserve"> </w:t>
            </w:r>
            <w:r w:rsidRPr="001A67AB">
              <w:rPr>
                <w:rFonts w:ascii="Calibri" w:hAnsi="Calibri" w:cs="Calibri"/>
                <w:sz w:val="16"/>
                <w:szCs w:val="16"/>
              </w:rPr>
              <w:t>подготовительного</w:t>
            </w:r>
            <w:r w:rsidRPr="001A67AB">
              <w:rPr>
                <w:rFonts w:ascii="Arial AM" w:hAnsi="Arial AM" w:cs="Arial"/>
                <w:sz w:val="16"/>
                <w:szCs w:val="16"/>
              </w:rPr>
              <w:t xml:space="preserve"> </w:t>
            </w:r>
            <w:r w:rsidRPr="001A67AB">
              <w:rPr>
                <w:rFonts w:ascii="Calibri" w:hAnsi="Calibri" w:cs="Calibri"/>
                <w:sz w:val="16"/>
                <w:szCs w:val="16"/>
              </w:rPr>
              <w:t>слоя</w:t>
            </w:r>
            <w:r w:rsidRPr="001A67AB">
              <w:rPr>
                <w:rFonts w:ascii="Arial AM" w:hAnsi="Arial AM" w:cs="Arial"/>
                <w:sz w:val="16"/>
                <w:szCs w:val="16"/>
              </w:rPr>
              <w:t xml:space="preserve"> </w:t>
            </w:r>
            <w:r w:rsidRPr="001A67AB">
              <w:rPr>
                <w:rFonts w:ascii="Calibri" w:hAnsi="Calibri" w:cs="Calibri"/>
                <w:sz w:val="16"/>
                <w:szCs w:val="16"/>
              </w:rPr>
              <w:t>гравия</w:t>
            </w:r>
            <w:r w:rsidRPr="001A67AB">
              <w:rPr>
                <w:rFonts w:ascii="Arial AM" w:hAnsi="Arial AM" w:cs="Arial"/>
                <w:sz w:val="16"/>
                <w:szCs w:val="16"/>
              </w:rPr>
              <w:t xml:space="preserve"> </w:t>
            </w:r>
            <w:r w:rsidRPr="001A67AB">
              <w:rPr>
                <w:rFonts w:ascii="Calibri" w:hAnsi="Calibri" w:cs="Calibri"/>
                <w:sz w:val="16"/>
                <w:szCs w:val="16"/>
              </w:rPr>
              <w:t>толщиной</w:t>
            </w:r>
            <w:r w:rsidRPr="001A67AB">
              <w:rPr>
                <w:rFonts w:ascii="Arial AM" w:hAnsi="Arial AM" w:cs="Arial"/>
                <w:sz w:val="16"/>
                <w:szCs w:val="16"/>
              </w:rPr>
              <w:t xml:space="preserve"> 10 </w:t>
            </w:r>
            <w:r w:rsidRPr="001A67AB">
              <w:rPr>
                <w:rFonts w:ascii="Calibri" w:hAnsi="Calibri" w:cs="Calibri"/>
                <w:sz w:val="16"/>
                <w:szCs w:val="16"/>
              </w:rPr>
              <w:t>см</w:t>
            </w:r>
            <w:r w:rsidRPr="001A67AB">
              <w:rPr>
                <w:rFonts w:ascii="Arial AM" w:hAnsi="Arial AM" w:cs="Arial"/>
                <w:sz w:val="16"/>
                <w:szCs w:val="16"/>
              </w:rPr>
              <w:t>.</w:t>
            </w:r>
          </w:p>
        </w:tc>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5726EF" w:rsidRDefault="00E10779" w:rsidP="00D32881">
            <w:pPr>
              <w:rPr>
                <w:rFonts w:ascii="Arial AM" w:hAnsi="Arial AM" w:cs="Arial"/>
                <w:sz w:val="16"/>
                <w:szCs w:val="16"/>
              </w:rPr>
            </w:pPr>
            <w:r>
              <w:rPr>
                <w:rFonts w:ascii="Arial AM" w:hAnsi="Arial AM" w:cs="Arial"/>
                <w:sz w:val="16"/>
                <w:szCs w:val="16"/>
              </w:rPr>
              <w:t>м</w:t>
            </w:r>
            <w:r w:rsidR="005726EF" w:rsidRPr="005726EF">
              <w:rPr>
                <w:rFonts w:ascii="Arial AM" w:hAnsi="Arial AM" w:cs="Arial"/>
                <w:sz w:val="16"/>
                <w:szCs w:val="16"/>
                <w:vertAlign w:val="superscript"/>
              </w:rPr>
              <w:t>3</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9.65</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2</w:t>
            </w:r>
          </w:p>
        </w:tc>
        <w:tc>
          <w:tcPr>
            <w:tcW w:w="3687" w:type="dxa"/>
            <w:vMerge w:val="restart"/>
            <w:tcBorders>
              <w:top w:val="nil"/>
              <w:left w:val="single" w:sz="4" w:space="0" w:color="auto"/>
              <w:bottom w:val="single" w:sz="4" w:space="0" w:color="auto"/>
              <w:right w:val="single" w:sz="4" w:space="0" w:color="auto"/>
            </w:tcBorders>
            <w:shd w:val="clear" w:color="000000" w:fill="FFFFFF"/>
            <w:vAlign w:val="center"/>
            <w:hideMark/>
          </w:tcPr>
          <w:p w:rsidR="005726EF" w:rsidRPr="005726EF" w:rsidRDefault="001A67AB" w:rsidP="00D32881">
            <w:pPr>
              <w:rPr>
                <w:rFonts w:ascii="Arial AM" w:hAnsi="Arial AM" w:cs="Arial"/>
                <w:sz w:val="16"/>
                <w:szCs w:val="16"/>
              </w:rPr>
            </w:pPr>
            <w:r w:rsidRPr="001A67AB">
              <w:rPr>
                <w:rFonts w:ascii="Calibri" w:hAnsi="Calibri" w:cs="Calibri"/>
                <w:sz w:val="16"/>
                <w:szCs w:val="16"/>
              </w:rPr>
              <w:t>Изготовление</w:t>
            </w:r>
            <w:r w:rsidRPr="001A67AB">
              <w:rPr>
                <w:rFonts w:ascii="Arial AM" w:hAnsi="Arial AM" w:cs="Arial"/>
                <w:sz w:val="16"/>
                <w:szCs w:val="16"/>
              </w:rPr>
              <w:t xml:space="preserve"> </w:t>
            </w:r>
            <w:r w:rsidRPr="001A67AB">
              <w:rPr>
                <w:rFonts w:ascii="Calibri" w:hAnsi="Calibri" w:cs="Calibri"/>
                <w:sz w:val="16"/>
                <w:szCs w:val="16"/>
              </w:rPr>
              <w:t>монолитного</w:t>
            </w:r>
            <w:r w:rsidRPr="001A67AB">
              <w:rPr>
                <w:rFonts w:ascii="Arial AM" w:hAnsi="Arial AM" w:cs="Arial"/>
                <w:sz w:val="16"/>
                <w:szCs w:val="16"/>
              </w:rPr>
              <w:t xml:space="preserve"> </w:t>
            </w:r>
            <w:r w:rsidRPr="001A67AB">
              <w:rPr>
                <w:rFonts w:ascii="Calibri" w:hAnsi="Calibri" w:cs="Calibri"/>
                <w:sz w:val="16"/>
                <w:szCs w:val="16"/>
              </w:rPr>
              <w:t>амфитеатра</w:t>
            </w:r>
            <w:r w:rsidRPr="001A67AB">
              <w:rPr>
                <w:rFonts w:ascii="Arial AM" w:hAnsi="Arial AM" w:cs="Arial"/>
                <w:sz w:val="16"/>
                <w:szCs w:val="16"/>
              </w:rPr>
              <w:t xml:space="preserve"> </w:t>
            </w:r>
            <w:r w:rsidRPr="001A67AB">
              <w:rPr>
                <w:rFonts w:ascii="Calibri" w:hAnsi="Calibri" w:cs="Calibri"/>
                <w:sz w:val="16"/>
                <w:szCs w:val="16"/>
              </w:rPr>
              <w:t>из</w:t>
            </w:r>
            <w:r w:rsidRPr="001A67AB">
              <w:rPr>
                <w:rFonts w:ascii="Arial AM" w:hAnsi="Arial AM" w:cs="Arial"/>
                <w:sz w:val="16"/>
                <w:szCs w:val="16"/>
              </w:rPr>
              <w:t xml:space="preserve"> </w:t>
            </w:r>
            <w:r w:rsidRPr="001A67AB">
              <w:rPr>
                <w:rFonts w:ascii="Calibri" w:hAnsi="Calibri" w:cs="Calibri"/>
                <w:sz w:val="16"/>
                <w:szCs w:val="16"/>
              </w:rPr>
              <w:t>бетона</w:t>
            </w:r>
            <w:r w:rsidRPr="001A67AB">
              <w:rPr>
                <w:rFonts w:ascii="Arial AM" w:hAnsi="Arial AM" w:cs="Arial"/>
                <w:sz w:val="16"/>
                <w:szCs w:val="16"/>
              </w:rPr>
              <w:t xml:space="preserve"> </w:t>
            </w:r>
            <w:r w:rsidRPr="001A67AB">
              <w:rPr>
                <w:rFonts w:ascii="Calibri" w:hAnsi="Calibri" w:cs="Calibri"/>
                <w:sz w:val="16"/>
                <w:szCs w:val="16"/>
              </w:rPr>
              <w:t>класса</w:t>
            </w:r>
            <w:r w:rsidRPr="001A67AB">
              <w:rPr>
                <w:rFonts w:ascii="Arial AM" w:hAnsi="Arial AM" w:cs="Arial"/>
                <w:sz w:val="16"/>
                <w:szCs w:val="16"/>
              </w:rPr>
              <w:t xml:space="preserve"> </w:t>
            </w:r>
            <w:r w:rsidRPr="001A67AB">
              <w:rPr>
                <w:rFonts w:ascii="Calibri" w:hAnsi="Calibri" w:cs="Calibri"/>
                <w:sz w:val="16"/>
                <w:szCs w:val="16"/>
              </w:rPr>
              <w:t>В</w:t>
            </w:r>
            <w:r w:rsidRPr="001A67AB">
              <w:rPr>
                <w:rFonts w:ascii="Arial AM" w:hAnsi="Arial AM" w:cs="Arial"/>
                <w:sz w:val="16"/>
                <w:szCs w:val="16"/>
              </w:rPr>
              <w:t>25.</w:t>
            </w:r>
          </w:p>
        </w:tc>
        <w:tc>
          <w:tcPr>
            <w:tcW w:w="7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726EF" w:rsidRPr="005726EF" w:rsidRDefault="00E10779" w:rsidP="00D32881">
            <w:pPr>
              <w:rPr>
                <w:rFonts w:ascii="Arial AM" w:hAnsi="Arial AM" w:cs="Arial"/>
                <w:sz w:val="16"/>
                <w:szCs w:val="16"/>
              </w:rPr>
            </w:pPr>
            <w:r>
              <w:rPr>
                <w:rFonts w:ascii="Arial AM" w:hAnsi="Arial AM" w:cs="Arial"/>
                <w:sz w:val="16"/>
                <w:szCs w:val="16"/>
              </w:rPr>
              <w:t>м</w:t>
            </w:r>
            <w:r w:rsidR="005726EF" w:rsidRPr="005726EF">
              <w:rPr>
                <w:rFonts w:ascii="Arial AM" w:hAnsi="Arial AM" w:cs="Arial"/>
                <w:sz w:val="16"/>
                <w:szCs w:val="16"/>
                <w:vertAlign w:val="superscript"/>
              </w:rPr>
              <w:t>3</w:t>
            </w:r>
          </w:p>
        </w:tc>
        <w:tc>
          <w:tcPr>
            <w:tcW w:w="153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66.6</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3</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5726EF" w:rsidRDefault="001A67AB" w:rsidP="00D32881">
            <w:pPr>
              <w:rPr>
                <w:rFonts w:ascii="Arial AM" w:hAnsi="Arial AM" w:cs="Arial"/>
                <w:sz w:val="16"/>
                <w:szCs w:val="16"/>
              </w:rPr>
            </w:pPr>
            <w:r>
              <w:rPr>
                <w:rFonts w:ascii="Calibri" w:hAnsi="Calibri" w:cs="Calibri"/>
                <w:sz w:val="16"/>
                <w:szCs w:val="16"/>
              </w:rPr>
              <w:t>А</w:t>
            </w:r>
            <w:r>
              <w:rPr>
                <w:rFonts w:ascii="Calibri" w:hAnsi="Calibri" w:cs="Calibri"/>
                <w:sz w:val="16"/>
                <w:szCs w:val="16"/>
                <w:lang w:val="en-US"/>
              </w:rPr>
              <w:t>мрирование</w:t>
            </w:r>
            <w:r w:rsidR="005726EF" w:rsidRPr="005726EF">
              <w:rPr>
                <w:rFonts w:ascii="Arial AM" w:hAnsi="Arial AM" w:cs="Arial"/>
                <w:sz w:val="16"/>
                <w:szCs w:val="16"/>
              </w:rPr>
              <w:t xml:space="preserve"> </w:t>
            </w:r>
            <w:r w:rsidR="005726EF" w:rsidRPr="005726EF">
              <w:rPr>
                <w:rFonts w:ascii="Arial AM" w:hAnsi="Arial AM" w:cs="Arial"/>
                <w:sz w:val="16"/>
                <w:szCs w:val="16"/>
              </w:rPr>
              <w:t>12A500c</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E10779" w:rsidRDefault="00E10779" w:rsidP="00D32881">
            <w:pPr>
              <w:rPr>
                <w:rFonts w:asciiTheme="minorHAnsi" w:hAnsiTheme="minorHAnsi" w:cs="Arial"/>
                <w:sz w:val="16"/>
                <w:szCs w:val="16"/>
              </w:rPr>
            </w:pPr>
            <w:r>
              <w:rPr>
                <w:rFonts w:ascii="Calibri" w:hAnsi="Calibri" w:cs="Calibri"/>
                <w:sz w:val="16"/>
                <w:szCs w:val="16"/>
              </w:rPr>
              <w:t>т</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1.092</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4</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5726EF" w:rsidRDefault="001A67AB" w:rsidP="00D32881">
            <w:pPr>
              <w:rPr>
                <w:rFonts w:ascii="Arial AM" w:hAnsi="Arial AM" w:cs="Arial"/>
                <w:sz w:val="16"/>
                <w:szCs w:val="16"/>
              </w:rPr>
            </w:pPr>
            <w:r w:rsidRPr="001A67AB">
              <w:rPr>
                <w:rFonts w:ascii="Calibri" w:hAnsi="Calibri" w:cs="Calibri"/>
                <w:sz w:val="16"/>
                <w:szCs w:val="16"/>
              </w:rPr>
              <w:t>Изготовление</w:t>
            </w:r>
            <w:r w:rsidRPr="001A67AB">
              <w:rPr>
                <w:rFonts w:ascii="Arial AM" w:hAnsi="Arial AM" w:cs="Arial"/>
                <w:sz w:val="16"/>
                <w:szCs w:val="16"/>
              </w:rPr>
              <w:t xml:space="preserve"> </w:t>
            </w:r>
            <w:r w:rsidRPr="001A67AB">
              <w:rPr>
                <w:rFonts w:ascii="Calibri" w:hAnsi="Calibri" w:cs="Calibri"/>
                <w:sz w:val="16"/>
                <w:szCs w:val="16"/>
              </w:rPr>
              <w:t>монолитных</w:t>
            </w:r>
            <w:r w:rsidRPr="001A67AB">
              <w:rPr>
                <w:rFonts w:ascii="Arial AM" w:hAnsi="Arial AM" w:cs="Arial"/>
                <w:sz w:val="16"/>
                <w:szCs w:val="16"/>
              </w:rPr>
              <w:t xml:space="preserve"> </w:t>
            </w:r>
            <w:r w:rsidRPr="001A67AB">
              <w:rPr>
                <w:rFonts w:ascii="Calibri" w:hAnsi="Calibri" w:cs="Calibri"/>
                <w:sz w:val="16"/>
                <w:szCs w:val="16"/>
              </w:rPr>
              <w:t>лестниц</w:t>
            </w:r>
            <w:r w:rsidRPr="001A67AB">
              <w:rPr>
                <w:rFonts w:ascii="Arial AM" w:hAnsi="Arial AM" w:cs="Arial"/>
                <w:sz w:val="16"/>
                <w:szCs w:val="16"/>
              </w:rPr>
              <w:t xml:space="preserve"> </w:t>
            </w:r>
            <w:r w:rsidRPr="001A67AB">
              <w:rPr>
                <w:rFonts w:ascii="Calibri" w:hAnsi="Calibri" w:cs="Calibri"/>
                <w:sz w:val="16"/>
                <w:szCs w:val="16"/>
              </w:rPr>
              <w:t>из</w:t>
            </w:r>
            <w:r w:rsidRPr="001A67AB">
              <w:rPr>
                <w:rFonts w:ascii="Arial AM" w:hAnsi="Arial AM" w:cs="Arial"/>
                <w:sz w:val="16"/>
                <w:szCs w:val="16"/>
              </w:rPr>
              <w:t xml:space="preserve"> </w:t>
            </w:r>
            <w:r w:rsidRPr="001A67AB">
              <w:rPr>
                <w:rFonts w:ascii="Calibri" w:hAnsi="Calibri" w:cs="Calibri"/>
                <w:sz w:val="16"/>
                <w:szCs w:val="16"/>
              </w:rPr>
              <w:t>бетона</w:t>
            </w:r>
            <w:r w:rsidRPr="001A67AB">
              <w:rPr>
                <w:rFonts w:ascii="Arial AM" w:hAnsi="Arial AM" w:cs="Arial"/>
                <w:sz w:val="16"/>
                <w:szCs w:val="16"/>
              </w:rPr>
              <w:t xml:space="preserve"> </w:t>
            </w:r>
            <w:r w:rsidRPr="001A67AB">
              <w:rPr>
                <w:rFonts w:ascii="Calibri" w:hAnsi="Calibri" w:cs="Calibri"/>
                <w:sz w:val="16"/>
                <w:szCs w:val="16"/>
              </w:rPr>
              <w:t>класса</w:t>
            </w:r>
            <w:r w:rsidRPr="001A67AB">
              <w:rPr>
                <w:rFonts w:ascii="Arial AM" w:hAnsi="Arial AM" w:cs="Arial"/>
                <w:sz w:val="16"/>
                <w:szCs w:val="16"/>
              </w:rPr>
              <w:t xml:space="preserve"> </w:t>
            </w:r>
            <w:r w:rsidRPr="001A67AB">
              <w:rPr>
                <w:rFonts w:ascii="Calibri" w:hAnsi="Calibri" w:cs="Calibri"/>
                <w:sz w:val="16"/>
                <w:szCs w:val="16"/>
              </w:rPr>
              <w:t>В</w:t>
            </w:r>
            <w:r w:rsidRPr="001A67AB">
              <w:rPr>
                <w:rFonts w:ascii="Arial AM" w:hAnsi="Arial AM" w:cs="Arial"/>
                <w:sz w:val="16"/>
                <w:szCs w:val="16"/>
              </w:rPr>
              <w:t>25</w:t>
            </w:r>
          </w:p>
        </w:tc>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5726EF" w:rsidRDefault="00E10779" w:rsidP="00D32881">
            <w:pPr>
              <w:rPr>
                <w:rFonts w:ascii="Arial AM" w:hAnsi="Arial AM" w:cs="Arial"/>
                <w:sz w:val="16"/>
                <w:szCs w:val="16"/>
              </w:rPr>
            </w:pPr>
            <w:r>
              <w:rPr>
                <w:rFonts w:ascii="Arial AM" w:hAnsi="Arial AM" w:cs="Arial"/>
                <w:sz w:val="16"/>
                <w:szCs w:val="16"/>
              </w:rPr>
              <w:t>м</w:t>
            </w:r>
            <w:r w:rsidR="005726EF" w:rsidRPr="005726EF">
              <w:rPr>
                <w:rFonts w:ascii="Arial AM" w:hAnsi="Arial AM" w:cs="Arial"/>
                <w:sz w:val="16"/>
                <w:szCs w:val="16"/>
                <w:vertAlign w:val="superscript"/>
              </w:rPr>
              <w:t>3</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7.6</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E10779" w:rsidRPr="005726EF" w:rsidTr="0076497E">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5</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E10779" w:rsidRPr="005726EF" w:rsidRDefault="00E10779" w:rsidP="00E10779">
            <w:pPr>
              <w:rPr>
                <w:rFonts w:ascii="Arial AM" w:hAnsi="Arial AM" w:cs="Arial"/>
                <w:sz w:val="16"/>
                <w:szCs w:val="16"/>
              </w:rPr>
            </w:pPr>
            <w:r>
              <w:rPr>
                <w:rFonts w:ascii="Calibri" w:hAnsi="Calibri" w:cs="Calibri"/>
                <w:sz w:val="16"/>
                <w:szCs w:val="16"/>
              </w:rPr>
              <w:t>А</w:t>
            </w:r>
            <w:r>
              <w:rPr>
                <w:rFonts w:ascii="Calibri" w:hAnsi="Calibri" w:cs="Calibri"/>
                <w:sz w:val="16"/>
                <w:szCs w:val="16"/>
                <w:lang w:val="en-US"/>
              </w:rPr>
              <w:t>мрирование</w:t>
            </w:r>
            <w:r w:rsidRPr="005726EF">
              <w:rPr>
                <w:rFonts w:ascii="Arial AM" w:hAnsi="Arial AM" w:cs="Arial"/>
                <w:sz w:val="16"/>
                <w:szCs w:val="16"/>
              </w:rPr>
              <w:t xml:space="preserve"> </w:t>
            </w:r>
            <w:r w:rsidRPr="005726EF">
              <w:rPr>
                <w:rFonts w:ascii="Arial AM" w:hAnsi="Arial AM" w:cs="Arial"/>
                <w:sz w:val="16"/>
                <w:szCs w:val="16"/>
              </w:rPr>
              <w:t>12A500c</w:t>
            </w:r>
          </w:p>
        </w:tc>
        <w:tc>
          <w:tcPr>
            <w:tcW w:w="720" w:type="dxa"/>
            <w:vMerge w:val="restart"/>
            <w:tcBorders>
              <w:top w:val="nil"/>
              <w:left w:val="single" w:sz="4" w:space="0" w:color="auto"/>
              <w:bottom w:val="single" w:sz="4" w:space="0" w:color="auto"/>
              <w:right w:val="single" w:sz="4" w:space="0" w:color="auto"/>
            </w:tcBorders>
            <w:shd w:val="clear" w:color="auto" w:fill="auto"/>
            <w:noWrap/>
            <w:hideMark/>
          </w:tcPr>
          <w:p w:rsidR="00E10779" w:rsidRDefault="00E10779" w:rsidP="00E10779">
            <w:r w:rsidRPr="000B3FFD">
              <w:rPr>
                <w:rFonts w:ascii="Calibri" w:hAnsi="Calibri" w:cs="Calibri"/>
                <w:sz w:val="16"/>
                <w:szCs w:val="16"/>
              </w:rPr>
              <w:t>т</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0.161</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jc w:val="center"/>
              <w:rPr>
                <w:rFonts w:ascii="Arial AM" w:hAnsi="Arial AM" w:cs="Arial"/>
                <w:sz w:val="16"/>
                <w:szCs w:val="16"/>
              </w:rPr>
            </w:pPr>
            <w:r w:rsidRPr="005726EF">
              <w:rPr>
                <w:rFonts w:ascii="Arial AM" w:hAnsi="Arial AM" w:cs="Arial"/>
                <w:sz w:val="16"/>
                <w:szCs w:val="16"/>
              </w:rPr>
              <w:t> </w:t>
            </w:r>
          </w:p>
        </w:tc>
      </w:tr>
      <w:tr w:rsidR="00E10779" w:rsidRPr="005726EF" w:rsidTr="0076497E">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76497E">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76497E">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76497E">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6</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E10779" w:rsidRPr="005726EF" w:rsidRDefault="00E10779" w:rsidP="00E10779">
            <w:pPr>
              <w:rPr>
                <w:rFonts w:ascii="Arial AM" w:hAnsi="Arial AM" w:cs="Arial"/>
                <w:sz w:val="16"/>
                <w:szCs w:val="16"/>
              </w:rPr>
            </w:pPr>
            <w:r w:rsidRPr="00F77412">
              <w:rPr>
                <w:rFonts w:ascii="Calibri" w:hAnsi="Calibri" w:cs="Calibri"/>
                <w:sz w:val="16"/>
                <w:szCs w:val="16"/>
              </w:rPr>
              <w:t>Изготовление</w:t>
            </w:r>
            <w:r w:rsidRPr="00F77412">
              <w:rPr>
                <w:rFonts w:ascii="Arial AM" w:hAnsi="Arial AM" w:cs="Arial"/>
                <w:sz w:val="16"/>
                <w:szCs w:val="16"/>
              </w:rPr>
              <w:t xml:space="preserve"> </w:t>
            </w:r>
            <w:r w:rsidRPr="00F77412">
              <w:rPr>
                <w:rFonts w:ascii="Calibri" w:hAnsi="Calibri" w:cs="Calibri"/>
                <w:sz w:val="16"/>
                <w:szCs w:val="16"/>
              </w:rPr>
              <w:t>металлических</w:t>
            </w:r>
            <w:r w:rsidRPr="00F77412">
              <w:rPr>
                <w:rFonts w:ascii="Arial AM" w:hAnsi="Arial AM" w:cs="Arial"/>
                <w:sz w:val="16"/>
                <w:szCs w:val="16"/>
              </w:rPr>
              <w:t xml:space="preserve"> </w:t>
            </w:r>
            <w:r w:rsidRPr="00F77412">
              <w:rPr>
                <w:rFonts w:ascii="Calibri" w:hAnsi="Calibri" w:cs="Calibri"/>
                <w:sz w:val="16"/>
                <w:szCs w:val="16"/>
              </w:rPr>
              <w:t>перил</w:t>
            </w:r>
          </w:p>
        </w:tc>
        <w:tc>
          <w:tcPr>
            <w:tcW w:w="720" w:type="dxa"/>
            <w:vMerge w:val="restart"/>
            <w:tcBorders>
              <w:top w:val="nil"/>
              <w:left w:val="single" w:sz="4" w:space="0" w:color="auto"/>
              <w:bottom w:val="single" w:sz="4" w:space="0" w:color="auto"/>
              <w:right w:val="single" w:sz="4" w:space="0" w:color="auto"/>
            </w:tcBorders>
            <w:shd w:val="clear" w:color="auto" w:fill="auto"/>
            <w:noWrap/>
            <w:hideMark/>
          </w:tcPr>
          <w:p w:rsidR="00E10779" w:rsidRDefault="00E10779" w:rsidP="00E10779">
            <w:r w:rsidRPr="000B3FFD">
              <w:rPr>
                <w:rFonts w:ascii="Calibri" w:hAnsi="Calibri" w:cs="Calibri"/>
                <w:sz w:val="16"/>
                <w:szCs w:val="16"/>
              </w:rPr>
              <w:t>т</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0.551</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jc w:val="center"/>
              <w:rPr>
                <w:rFonts w:ascii="Arial AM" w:hAnsi="Arial AM" w:cs="Arial"/>
                <w:sz w:val="16"/>
                <w:szCs w:val="16"/>
              </w:rPr>
            </w:pPr>
            <w:r w:rsidRPr="005726EF">
              <w:rPr>
                <w:rFonts w:ascii="Arial AM" w:hAnsi="Arial AM" w:cs="Arial"/>
                <w:sz w:val="16"/>
                <w:szCs w:val="16"/>
              </w:rPr>
              <w:t> </w:t>
            </w:r>
          </w:p>
        </w:tc>
      </w:tr>
      <w:tr w:rsidR="00E10779" w:rsidRPr="005726EF" w:rsidTr="0076497E">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76497E">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76497E">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76497E">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7</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E10779" w:rsidRPr="00F77412" w:rsidRDefault="00E10779" w:rsidP="00E10779">
            <w:pPr>
              <w:rPr>
                <w:rFonts w:ascii="Calibri" w:hAnsi="Calibri" w:cs="Calibri"/>
                <w:sz w:val="16"/>
                <w:szCs w:val="16"/>
              </w:rPr>
            </w:pPr>
            <w:r w:rsidRPr="00F77412">
              <w:rPr>
                <w:rFonts w:ascii="Calibri" w:hAnsi="Calibri" w:cs="Calibri"/>
                <w:sz w:val="16"/>
                <w:szCs w:val="16"/>
              </w:rPr>
              <w:t>прямоугольные</w:t>
            </w:r>
            <w:r w:rsidRPr="00F77412">
              <w:rPr>
                <w:rFonts w:ascii="Arial AM" w:hAnsi="Arial AM" w:cs="Arial"/>
                <w:sz w:val="16"/>
                <w:szCs w:val="16"/>
              </w:rPr>
              <w:t xml:space="preserve"> </w:t>
            </w:r>
            <w:r w:rsidRPr="00F77412">
              <w:rPr>
                <w:rFonts w:ascii="Calibri" w:hAnsi="Calibri" w:cs="Calibri"/>
                <w:sz w:val="16"/>
                <w:szCs w:val="16"/>
              </w:rPr>
              <w:t>трубы</w:t>
            </w:r>
            <w:r w:rsidRPr="005726EF">
              <w:rPr>
                <w:rFonts w:ascii="Arial AM" w:hAnsi="Arial AM" w:cs="Arial"/>
                <w:sz w:val="16"/>
                <w:szCs w:val="16"/>
              </w:rPr>
              <w:t xml:space="preserve"> </w:t>
            </w:r>
            <w:r w:rsidRPr="005726EF">
              <w:rPr>
                <w:rFonts w:ascii="Arial AM" w:hAnsi="Arial AM" w:cs="Arial"/>
                <w:sz w:val="22"/>
                <w:szCs w:val="22"/>
              </w:rPr>
              <w:t xml:space="preserve"> </w:t>
            </w:r>
            <w:r w:rsidRPr="005726EF">
              <w:rPr>
                <w:rFonts w:ascii="Arial AM" w:hAnsi="Arial AM" w:cs="Arial"/>
                <w:sz w:val="22"/>
                <w:szCs w:val="22"/>
              </w:rPr>
              <w:t xml:space="preserve">  </w:t>
            </w:r>
            <w:r w:rsidRPr="005726EF">
              <w:rPr>
                <w:rFonts w:ascii="Arial AM" w:hAnsi="Arial AM" w:cs="Arial"/>
                <w:sz w:val="16"/>
                <w:szCs w:val="16"/>
              </w:rPr>
              <w:t>40x20x3</w:t>
            </w:r>
            <w:r>
              <w:rPr>
                <w:rFonts w:ascii="Calibri" w:hAnsi="Calibri" w:cs="Calibri"/>
                <w:sz w:val="16"/>
                <w:szCs w:val="16"/>
              </w:rPr>
              <w:t>мм</w:t>
            </w:r>
          </w:p>
        </w:tc>
        <w:tc>
          <w:tcPr>
            <w:tcW w:w="720" w:type="dxa"/>
            <w:vMerge w:val="restart"/>
            <w:tcBorders>
              <w:top w:val="nil"/>
              <w:left w:val="single" w:sz="4" w:space="0" w:color="auto"/>
              <w:bottom w:val="single" w:sz="4" w:space="0" w:color="auto"/>
              <w:right w:val="single" w:sz="4" w:space="0" w:color="auto"/>
            </w:tcBorders>
            <w:shd w:val="clear" w:color="auto" w:fill="auto"/>
            <w:noWrap/>
            <w:hideMark/>
          </w:tcPr>
          <w:p w:rsidR="00E10779" w:rsidRDefault="00E10779" w:rsidP="00E10779">
            <w:r w:rsidRPr="000B3FFD">
              <w:rPr>
                <w:rFonts w:ascii="Calibri" w:hAnsi="Calibri" w:cs="Calibri"/>
                <w:sz w:val="16"/>
                <w:szCs w:val="16"/>
              </w:rPr>
              <w:t>т</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0.101</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8</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F77412" w:rsidRDefault="00F77412" w:rsidP="00F77412">
            <w:pPr>
              <w:rPr>
                <w:rFonts w:ascii="Calibri" w:hAnsi="Calibri" w:cs="Calibri"/>
                <w:sz w:val="16"/>
                <w:szCs w:val="16"/>
                <w:lang w:val="en-US"/>
              </w:rPr>
            </w:pPr>
            <w:r>
              <w:rPr>
                <w:rFonts w:ascii="Calibri" w:hAnsi="Calibri" w:cs="Calibri"/>
                <w:sz w:val="16"/>
                <w:szCs w:val="16"/>
              </w:rPr>
              <w:t>К</w:t>
            </w:r>
            <w:r>
              <w:rPr>
                <w:rFonts w:ascii="Calibri" w:hAnsi="Calibri" w:cs="Calibri"/>
                <w:sz w:val="16"/>
                <w:szCs w:val="16"/>
                <w:lang w:val="en-US"/>
              </w:rPr>
              <w:t>вадратные трубы</w:t>
            </w:r>
            <w:r w:rsidR="005726EF" w:rsidRPr="005726EF">
              <w:rPr>
                <w:rFonts w:ascii="Arial AM" w:hAnsi="Arial AM" w:cs="Arial"/>
                <w:sz w:val="16"/>
                <w:szCs w:val="16"/>
              </w:rPr>
              <w:t xml:space="preserve"> </w:t>
            </w:r>
            <w:r w:rsidR="005726EF" w:rsidRPr="005726EF">
              <w:rPr>
                <w:rFonts w:ascii="Arial AM" w:hAnsi="Arial AM" w:cs="Arial"/>
                <w:sz w:val="22"/>
                <w:szCs w:val="22"/>
              </w:rPr>
              <w:t xml:space="preserve"> </w:t>
            </w:r>
            <w:r w:rsidR="005726EF" w:rsidRPr="005726EF">
              <w:rPr>
                <w:rFonts w:ascii="Arial AM" w:hAnsi="Arial AM" w:cs="Arial"/>
                <w:sz w:val="16"/>
                <w:szCs w:val="16"/>
              </w:rPr>
              <w:t>30x30x3</w:t>
            </w:r>
            <w:r>
              <w:rPr>
                <w:rFonts w:ascii="Calibri" w:hAnsi="Calibri" w:cs="Calibri"/>
                <w:sz w:val="16"/>
                <w:szCs w:val="16"/>
              </w:rPr>
              <w:t>м</w:t>
            </w:r>
            <w:r>
              <w:rPr>
                <w:rFonts w:ascii="Calibri" w:hAnsi="Calibri" w:cs="Calibri"/>
                <w:sz w:val="16"/>
                <w:szCs w:val="16"/>
                <w:lang w:val="en-US"/>
              </w:rPr>
              <w:t>м</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E10779" w:rsidRDefault="00E10779" w:rsidP="00D32881">
            <w:pPr>
              <w:rPr>
                <w:rFonts w:ascii="Calibri" w:hAnsi="Calibri" w:cs="Calibri"/>
                <w:sz w:val="16"/>
                <w:szCs w:val="16"/>
              </w:rPr>
            </w:pPr>
            <w:r>
              <w:rPr>
                <w:rFonts w:ascii="Calibri" w:hAnsi="Calibri" w:cs="Calibri"/>
                <w:sz w:val="16"/>
                <w:szCs w:val="16"/>
              </w:rPr>
              <w:t>т</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0.450</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9</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F77412" w:rsidRDefault="00F77412" w:rsidP="00D32881">
            <w:pPr>
              <w:rPr>
                <w:rFonts w:ascii="Calibri" w:hAnsi="Calibri" w:cs="Calibri"/>
                <w:sz w:val="16"/>
                <w:szCs w:val="16"/>
                <w:lang w:val="en-US"/>
              </w:rPr>
            </w:pPr>
            <w:r>
              <w:rPr>
                <w:rFonts w:ascii="Calibri" w:hAnsi="Calibri" w:cs="Calibri"/>
                <w:sz w:val="16"/>
                <w:szCs w:val="16"/>
              </w:rPr>
              <w:t>М</w:t>
            </w:r>
            <w:r>
              <w:rPr>
                <w:rFonts w:ascii="Calibri" w:hAnsi="Calibri" w:cs="Calibri"/>
                <w:sz w:val="16"/>
                <w:szCs w:val="16"/>
                <w:lang w:val="en-US"/>
              </w:rPr>
              <w:t>аслинование перил двумя слоями</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E10779" w:rsidRDefault="00E10779" w:rsidP="00D32881">
            <w:pPr>
              <w:rPr>
                <w:rFonts w:ascii="Calibri" w:hAnsi="Calibri" w:cs="Calibri"/>
                <w:sz w:val="16"/>
                <w:szCs w:val="16"/>
              </w:rPr>
            </w:pPr>
            <w:r>
              <w:rPr>
                <w:rFonts w:ascii="Calibri" w:hAnsi="Calibri" w:cs="Calibri"/>
                <w:sz w:val="16"/>
                <w:szCs w:val="16"/>
              </w:rPr>
              <w:t>т</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0.551</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5726EF" w:rsidRDefault="00F77412" w:rsidP="00F77412">
            <w:pPr>
              <w:rPr>
                <w:rFonts w:ascii="Arial AM" w:hAnsi="Arial AM" w:cs="Arial"/>
                <w:b/>
                <w:bCs/>
                <w:sz w:val="16"/>
                <w:szCs w:val="16"/>
                <w:u w:val="single"/>
              </w:rPr>
            </w:pPr>
            <w:r>
              <w:rPr>
                <w:rFonts w:ascii="Calibri" w:hAnsi="Calibri" w:cs="Calibri"/>
                <w:b/>
                <w:bCs/>
                <w:sz w:val="16"/>
                <w:szCs w:val="16"/>
                <w:u w:val="single"/>
              </w:rPr>
              <w:t>М</w:t>
            </w:r>
            <w:r>
              <w:rPr>
                <w:rFonts w:ascii="Calibri" w:hAnsi="Calibri" w:cs="Calibri"/>
                <w:b/>
                <w:bCs/>
                <w:sz w:val="16"/>
                <w:szCs w:val="16"/>
                <w:u w:val="single"/>
                <w:lang w:val="en-US"/>
              </w:rPr>
              <w:t>еталическая ограда</w:t>
            </w:r>
            <w:r w:rsidR="005726EF" w:rsidRPr="005726EF">
              <w:rPr>
                <w:rFonts w:ascii="Arial AM" w:hAnsi="Arial AM" w:cs="Arial"/>
                <w:b/>
                <w:bCs/>
                <w:sz w:val="16"/>
                <w:szCs w:val="16"/>
                <w:u w:val="single"/>
              </w:rPr>
              <w:t xml:space="preserve"> /h=3</w:t>
            </w:r>
            <w:r>
              <w:rPr>
                <w:rFonts w:ascii="Calibri" w:hAnsi="Calibri" w:cs="Calibri"/>
                <w:b/>
                <w:bCs/>
                <w:sz w:val="16"/>
                <w:szCs w:val="16"/>
                <w:u w:val="single"/>
              </w:rPr>
              <w:t>м</w:t>
            </w:r>
            <w:r w:rsidR="005726EF" w:rsidRPr="005726EF">
              <w:rPr>
                <w:rFonts w:ascii="Arial AM" w:hAnsi="Arial AM" w:cs="Arial"/>
                <w:b/>
                <w:bCs/>
                <w:sz w:val="16"/>
                <w:szCs w:val="16"/>
                <w:u w:val="single"/>
              </w:rPr>
              <w:t>/</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4.24</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b/>
                <w:bCs/>
                <w:sz w:val="16"/>
                <w:szCs w:val="16"/>
                <w:u w:val="single"/>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b/>
                <w:bCs/>
                <w:sz w:val="16"/>
                <w:szCs w:val="16"/>
                <w:u w:val="single"/>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b/>
                <w:bCs/>
                <w:sz w:val="16"/>
                <w:szCs w:val="16"/>
                <w:u w:val="single"/>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1</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5726EF" w:rsidRDefault="00F77412" w:rsidP="00D32881">
            <w:pPr>
              <w:rPr>
                <w:rFonts w:ascii="Arial AM" w:hAnsi="Arial AM" w:cs="Arial"/>
                <w:sz w:val="16"/>
                <w:szCs w:val="16"/>
              </w:rPr>
            </w:pPr>
            <w:r w:rsidRPr="00F77412">
              <w:rPr>
                <w:rFonts w:ascii="Calibri" w:hAnsi="Calibri" w:cs="Calibri"/>
                <w:sz w:val="16"/>
                <w:szCs w:val="16"/>
              </w:rPr>
              <w:t>Ограждение</w:t>
            </w:r>
            <w:r w:rsidRPr="00F77412">
              <w:rPr>
                <w:rFonts w:ascii="Arial AM" w:hAnsi="Arial AM" w:cs="Arial"/>
                <w:sz w:val="16"/>
                <w:szCs w:val="16"/>
              </w:rPr>
              <w:t xml:space="preserve"> </w:t>
            </w:r>
            <w:r w:rsidRPr="00F77412">
              <w:rPr>
                <w:rFonts w:ascii="Calibri" w:hAnsi="Calibri" w:cs="Calibri"/>
                <w:sz w:val="16"/>
                <w:szCs w:val="16"/>
              </w:rPr>
              <w:t>сетчатыми</w:t>
            </w:r>
            <w:r w:rsidRPr="00F77412">
              <w:rPr>
                <w:rFonts w:ascii="Arial AM" w:hAnsi="Arial AM" w:cs="Arial"/>
                <w:sz w:val="16"/>
                <w:szCs w:val="16"/>
              </w:rPr>
              <w:t xml:space="preserve"> </w:t>
            </w:r>
            <w:r w:rsidRPr="00F77412">
              <w:rPr>
                <w:rFonts w:ascii="Calibri" w:hAnsi="Calibri" w:cs="Calibri"/>
                <w:sz w:val="16"/>
                <w:szCs w:val="16"/>
              </w:rPr>
              <w:t>панелями</w:t>
            </w:r>
            <w:r w:rsidRPr="00F77412">
              <w:rPr>
                <w:rFonts w:ascii="Arial AM" w:hAnsi="Arial AM" w:cs="Arial"/>
                <w:sz w:val="16"/>
                <w:szCs w:val="16"/>
              </w:rPr>
              <w:t xml:space="preserve"> </w:t>
            </w:r>
            <w:r w:rsidRPr="00F77412">
              <w:rPr>
                <w:rFonts w:ascii="Calibri" w:hAnsi="Calibri" w:cs="Calibri"/>
                <w:sz w:val="16"/>
                <w:szCs w:val="16"/>
              </w:rPr>
              <w:t>на</w:t>
            </w:r>
            <w:r w:rsidRPr="00F77412">
              <w:rPr>
                <w:rFonts w:ascii="Arial AM" w:hAnsi="Arial AM" w:cs="Arial"/>
                <w:sz w:val="16"/>
                <w:szCs w:val="16"/>
              </w:rPr>
              <w:t xml:space="preserve"> </w:t>
            </w:r>
            <w:r w:rsidRPr="00F77412">
              <w:rPr>
                <w:rFonts w:ascii="Calibri" w:hAnsi="Calibri" w:cs="Calibri"/>
                <w:sz w:val="16"/>
                <w:szCs w:val="16"/>
              </w:rPr>
              <w:t>стальных</w:t>
            </w:r>
            <w:r w:rsidRPr="00F77412">
              <w:rPr>
                <w:rFonts w:ascii="Arial AM" w:hAnsi="Arial AM" w:cs="Arial"/>
                <w:sz w:val="16"/>
                <w:szCs w:val="16"/>
              </w:rPr>
              <w:t xml:space="preserve"> </w:t>
            </w:r>
            <w:r w:rsidRPr="00F77412">
              <w:rPr>
                <w:rFonts w:ascii="Calibri" w:hAnsi="Calibri" w:cs="Calibri"/>
                <w:sz w:val="16"/>
                <w:szCs w:val="16"/>
              </w:rPr>
              <w:lastRenderedPageBreak/>
              <w:t>столбах</w:t>
            </w:r>
            <w:r w:rsidRPr="00F77412">
              <w:rPr>
                <w:rFonts w:ascii="Arial AM" w:hAnsi="Arial AM" w:cs="Arial"/>
                <w:sz w:val="16"/>
                <w:szCs w:val="16"/>
              </w:rPr>
              <w:t xml:space="preserve">, </w:t>
            </w:r>
            <w:r w:rsidRPr="00F77412">
              <w:rPr>
                <w:rFonts w:ascii="Calibri" w:hAnsi="Calibri" w:cs="Calibri"/>
                <w:sz w:val="16"/>
                <w:szCs w:val="16"/>
              </w:rPr>
              <w:t>в</w:t>
            </w:r>
            <w:r w:rsidRPr="00F77412">
              <w:rPr>
                <w:rFonts w:ascii="Arial AM" w:hAnsi="Arial AM" w:cs="Arial"/>
                <w:sz w:val="16"/>
                <w:szCs w:val="16"/>
              </w:rPr>
              <w:t xml:space="preserve"> </w:t>
            </w:r>
            <w:r w:rsidRPr="00F77412">
              <w:rPr>
                <w:rFonts w:ascii="Calibri" w:hAnsi="Calibri" w:cs="Calibri"/>
                <w:sz w:val="16"/>
                <w:szCs w:val="16"/>
              </w:rPr>
              <w:t>том</w:t>
            </w:r>
            <w:r w:rsidRPr="00F77412">
              <w:rPr>
                <w:rFonts w:ascii="Arial AM" w:hAnsi="Arial AM" w:cs="Arial"/>
                <w:sz w:val="16"/>
                <w:szCs w:val="16"/>
              </w:rPr>
              <w:t xml:space="preserve"> </w:t>
            </w:r>
            <w:r w:rsidRPr="00F77412">
              <w:rPr>
                <w:rFonts w:ascii="Calibri" w:hAnsi="Calibri" w:cs="Calibri"/>
                <w:sz w:val="16"/>
                <w:szCs w:val="16"/>
              </w:rPr>
              <w:t>числе</w:t>
            </w:r>
            <w:r w:rsidRPr="00F77412">
              <w:rPr>
                <w:rFonts w:ascii="Arial AM" w:hAnsi="Arial AM" w:cs="Arial"/>
                <w:sz w:val="16"/>
                <w:szCs w:val="16"/>
              </w:rPr>
              <w:t xml:space="preserve"> </w:t>
            </w:r>
            <w:r w:rsidRPr="00F77412">
              <w:rPr>
                <w:rFonts w:ascii="Calibri" w:hAnsi="Calibri" w:cs="Calibri"/>
                <w:sz w:val="16"/>
                <w:szCs w:val="16"/>
              </w:rPr>
              <w:t>земляные</w:t>
            </w:r>
            <w:r w:rsidRPr="00F77412">
              <w:rPr>
                <w:rFonts w:ascii="Arial AM" w:hAnsi="Arial AM" w:cs="Arial"/>
                <w:sz w:val="16"/>
                <w:szCs w:val="16"/>
              </w:rPr>
              <w:t xml:space="preserve"> </w:t>
            </w:r>
            <w:r w:rsidRPr="00F77412">
              <w:rPr>
                <w:rFonts w:ascii="Calibri" w:hAnsi="Calibri" w:cs="Calibri"/>
                <w:sz w:val="16"/>
                <w:szCs w:val="16"/>
              </w:rPr>
              <w:t>работы</w:t>
            </w:r>
            <w:r w:rsidRPr="00F77412">
              <w:rPr>
                <w:rFonts w:ascii="Arial AM" w:hAnsi="Arial AM" w:cs="Arial"/>
                <w:sz w:val="16"/>
                <w:szCs w:val="16"/>
              </w:rPr>
              <w:t xml:space="preserve">, </w:t>
            </w:r>
            <w:r w:rsidRPr="00F77412">
              <w:rPr>
                <w:rFonts w:ascii="Calibri" w:hAnsi="Calibri" w:cs="Calibri"/>
                <w:sz w:val="16"/>
                <w:szCs w:val="16"/>
              </w:rPr>
              <w:t>бетонирование</w:t>
            </w:r>
            <w:r w:rsidRPr="00F77412">
              <w:rPr>
                <w:rFonts w:ascii="Arial AM" w:hAnsi="Arial AM" w:cs="Arial"/>
                <w:sz w:val="16"/>
                <w:szCs w:val="16"/>
              </w:rPr>
              <w:t xml:space="preserve"> </w:t>
            </w:r>
            <w:r w:rsidRPr="00F77412">
              <w:rPr>
                <w:rFonts w:ascii="Calibri" w:hAnsi="Calibri" w:cs="Calibri"/>
                <w:sz w:val="16"/>
                <w:szCs w:val="16"/>
              </w:rPr>
              <w:t>фундамента</w:t>
            </w:r>
            <w:r w:rsidRPr="00F77412">
              <w:rPr>
                <w:rFonts w:ascii="Arial AM" w:hAnsi="Arial AM" w:cs="Arial"/>
                <w:sz w:val="16"/>
                <w:szCs w:val="16"/>
              </w:rPr>
              <w:t xml:space="preserve"> </w:t>
            </w:r>
            <w:r w:rsidRPr="00F77412">
              <w:rPr>
                <w:rFonts w:ascii="Calibri" w:hAnsi="Calibri" w:cs="Calibri"/>
                <w:sz w:val="16"/>
                <w:szCs w:val="16"/>
              </w:rPr>
              <w:t>и</w:t>
            </w:r>
            <w:r w:rsidRPr="00F77412">
              <w:rPr>
                <w:rFonts w:ascii="Arial AM" w:hAnsi="Arial AM" w:cs="Arial"/>
                <w:sz w:val="16"/>
                <w:szCs w:val="16"/>
              </w:rPr>
              <w:t xml:space="preserve"> </w:t>
            </w:r>
            <w:r w:rsidRPr="00F77412">
              <w:rPr>
                <w:rFonts w:ascii="Calibri" w:hAnsi="Calibri" w:cs="Calibri"/>
                <w:sz w:val="16"/>
                <w:szCs w:val="16"/>
              </w:rPr>
              <w:t>анкеровка</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E10779" w:rsidRDefault="00E10779" w:rsidP="00D32881">
            <w:pPr>
              <w:rPr>
                <w:rFonts w:ascii="Calibri" w:hAnsi="Calibri" w:cs="Calibri"/>
                <w:sz w:val="16"/>
                <w:szCs w:val="16"/>
                <w:lang w:val="en-US"/>
              </w:rPr>
            </w:pPr>
            <w:r>
              <w:rPr>
                <w:rFonts w:ascii="Calibri" w:hAnsi="Calibri" w:cs="Calibri"/>
                <w:sz w:val="16"/>
                <w:szCs w:val="16"/>
              </w:rPr>
              <w:lastRenderedPageBreak/>
              <w:t>кд</w:t>
            </w:r>
            <w:r>
              <w:rPr>
                <w:rFonts w:ascii="Calibri" w:hAnsi="Calibri" w:cs="Calibri"/>
                <w:sz w:val="16"/>
                <w:szCs w:val="16"/>
                <w:lang w:val="en-US"/>
              </w:rPr>
              <w:t>м</w:t>
            </w:r>
          </w:p>
        </w:tc>
        <w:tc>
          <w:tcPr>
            <w:tcW w:w="153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55.9</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39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2</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5726EF" w:rsidRDefault="00F77412" w:rsidP="00F77412">
            <w:pPr>
              <w:rPr>
                <w:rFonts w:ascii="Arial AM" w:hAnsi="Arial AM" w:cs="Arial"/>
                <w:sz w:val="16"/>
                <w:szCs w:val="16"/>
              </w:rPr>
            </w:pPr>
            <w:r>
              <w:rPr>
                <w:rFonts w:ascii="Calibri" w:hAnsi="Calibri" w:cs="Calibri"/>
                <w:sz w:val="16"/>
                <w:szCs w:val="16"/>
              </w:rPr>
              <w:t>тр</w:t>
            </w:r>
            <w:r>
              <w:rPr>
                <w:rFonts w:ascii="Calibri" w:hAnsi="Calibri" w:cs="Calibri"/>
                <w:sz w:val="16"/>
                <w:szCs w:val="16"/>
                <w:lang w:val="en-US"/>
              </w:rPr>
              <w:t>убы</w:t>
            </w:r>
            <w:r w:rsidR="005726EF" w:rsidRPr="005726EF">
              <w:rPr>
                <w:rFonts w:ascii="Arial AM" w:hAnsi="Arial AM" w:cs="Arial"/>
                <w:sz w:val="16"/>
                <w:szCs w:val="16"/>
              </w:rPr>
              <w:t xml:space="preserve"> </w:t>
            </w:r>
            <w:r w:rsidR="005726EF" w:rsidRPr="005726EF">
              <w:rPr>
                <w:rFonts w:ascii="Arial AM" w:hAnsi="Arial AM" w:cs="Arial"/>
                <w:sz w:val="16"/>
                <w:szCs w:val="16"/>
              </w:rPr>
              <w:t>75</w:t>
            </w:r>
            <w:r>
              <w:rPr>
                <w:rFonts w:ascii="Calibri" w:hAnsi="Calibri" w:cs="Calibri"/>
                <w:sz w:val="16"/>
                <w:szCs w:val="16"/>
              </w:rPr>
              <w:t>м</w:t>
            </w:r>
            <w:r>
              <w:rPr>
                <w:rFonts w:ascii="Calibri" w:hAnsi="Calibri" w:cs="Calibri"/>
                <w:sz w:val="16"/>
                <w:szCs w:val="16"/>
                <w:lang w:val="en-US"/>
              </w:rPr>
              <w:t>м</w:t>
            </w:r>
            <w:r w:rsidR="005726EF" w:rsidRPr="005726EF">
              <w:rPr>
                <w:rFonts w:ascii="Arial AM" w:hAnsi="Arial AM" w:cs="Arial"/>
                <w:sz w:val="16"/>
                <w:szCs w:val="16"/>
              </w:rPr>
              <w:t xml:space="preserve"> /83.2</w:t>
            </w:r>
            <w:r>
              <w:rPr>
                <w:rFonts w:ascii="Calibri" w:hAnsi="Calibri" w:cs="Calibri"/>
                <w:sz w:val="16"/>
                <w:szCs w:val="16"/>
              </w:rPr>
              <w:t>м</w:t>
            </w:r>
            <w:r w:rsidR="005726EF" w:rsidRPr="005726EF">
              <w:rPr>
                <w:rFonts w:ascii="Arial AM" w:hAnsi="Arial AM" w:cs="Arial"/>
                <w:sz w:val="16"/>
                <w:szCs w:val="16"/>
              </w:rPr>
              <w:t>/</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E10779" w:rsidRDefault="00E10779" w:rsidP="00D32881">
            <w:pPr>
              <w:rPr>
                <w:rFonts w:ascii="Calibri" w:hAnsi="Calibri" w:cs="Calibri"/>
                <w:sz w:val="16"/>
                <w:szCs w:val="16"/>
              </w:rPr>
            </w:pPr>
            <w:r>
              <w:rPr>
                <w:rFonts w:ascii="Calibri" w:hAnsi="Calibri" w:cs="Calibri"/>
                <w:sz w:val="16"/>
                <w:szCs w:val="16"/>
              </w:rPr>
              <w:t>т</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0.591</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3</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5726EF" w:rsidRDefault="00F77412" w:rsidP="00D32881">
            <w:pPr>
              <w:rPr>
                <w:rFonts w:ascii="Arial AM" w:hAnsi="Arial AM" w:cs="Arial"/>
                <w:sz w:val="16"/>
                <w:szCs w:val="16"/>
              </w:rPr>
            </w:pPr>
            <w:r>
              <w:rPr>
                <w:rFonts w:ascii="Calibri" w:hAnsi="Calibri" w:cs="Calibri"/>
                <w:sz w:val="16"/>
                <w:szCs w:val="16"/>
              </w:rPr>
              <w:t>А</w:t>
            </w:r>
            <w:r>
              <w:rPr>
                <w:rFonts w:ascii="Calibri" w:hAnsi="Calibri" w:cs="Calibri"/>
                <w:sz w:val="16"/>
                <w:szCs w:val="16"/>
                <w:lang w:val="en-US"/>
              </w:rPr>
              <w:t>мрирование</w:t>
            </w:r>
            <w:r w:rsidR="005726EF" w:rsidRPr="005726EF">
              <w:rPr>
                <w:rFonts w:ascii="Arial AM" w:hAnsi="Arial AM" w:cs="Arial"/>
                <w:sz w:val="16"/>
                <w:szCs w:val="16"/>
              </w:rPr>
              <w:t xml:space="preserve"> </w:t>
            </w:r>
            <w:r w:rsidR="005726EF" w:rsidRPr="005726EF">
              <w:rPr>
                <w:rFonts w:ascii="Arial AM" w:hAnsi="Arial AM" w:cs="Arial"/>
                <w:sz w:val="16"/>
                <w:szCs w:val="16"/>
              </w:rPr>
              <w:t>6A500c</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E10779" w:rsidRDefault="00E10779" w:rsidP="00D32881">
            <w:pPr>
              <w:rPr>
                <w:rFonts w:ascii="Calibri" w:hAnsi="Calibri" w:cs="Calibri"/>
                <w:sz w:val="16"/>
                <w:szCs w:val="16"/>
              </w:rPr>
            </w:pPr>
            <w:r>
              <w:rPr>
                <w:rFonts w:ascii="Calibri" w:hAnsi="Calibri" w:cs="Calibri"/>
                <w:sz w:val="16"/>
                <w:szCs w:val="16"/>
              </w:rPr>
              <w:t>т</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0.070</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4</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5726EF" w:rsidRDefault="00F77412" w:rsidP="00F77412">
            <w:pPr>
              <w:rPr>
                <w:rFonts w:ascii="Arial AM" w:hAnsi="Arial AM" w:cs="Arial"/>
                <w:sz w:val="16"/>
                <w:szCs w:val="16"/>
              </w:rPr>
            </w:pPr>
            <w:r>
              <w:rPr>
                <w:rFonts w:ascii="Calibri" w:hAnsi="Calibri" w:cs="Calibri"/>
                <w:sz w:val="16"/>
                <w:szCs w:val="16"/>
              </w:rPr>
              <w:t>М</w:t>
            </w:r>
            <w:r>
              <w:rPr>
                <w:rFonts w:ascii="Calibri" w:hAnsi="Calibri" w:cs="Calibri"/>
                <w:sz w:val="16"/>
                <w:szCs w:val="16"/>
                <w:lang w:val="en-US"/>
              </w:rPr>
              <w:t>еталические уголники</w:t>
            </w:r>
            <w:r w:rsidR="005726EF" w:rsidRPr="005726EF">
              <w:rPr>
                <w:rFonts w:ascii="Arial AM" w:hAnsi="Arial AM" w:cs="Arial"/>
                <w:sz w:val="16"/>
                <w:szCs w:val="16"/>
              </w:rPr>
              <w:t xml:space="preserve"> L40x40x3</w:t>
            </w:r>
            <w:r>
              <w:rPr>
                <w:rFonts w:ascii="Calibri" w:hAnsi="Calibri" w:cs="Calibri"/>
                <w:sz w:val="16"/>
                <w:szCs w:val="16"/>
              </w:rPr>
              <w:t>мм</w:t>
            </w:r>
            <w:r w:rsidR="005726EF" w:rsidRPr="005726EF">
              <w:rPr>
                <w:rFonts w:ascii="Arial AM" w:hAnsi="Arial AM" w:cs="Arial"/>
                <w:sz w:val="16"/>
                <w:szCs w:val="16"/>
              </w:rPr>
              <w:t xml:space="preserve"> /345</w:t>
            </w:r>
            <w:r>
              <w:rPr>
                <w:rFonts w:ascii="Calibri" w:hAnsi="Calibri" w:cs="Calibri"/>
                <w:sz w:val="16"/>
                <w:szCs w:val="16"/>
              </w:rPr>
              <w:t>м</w:t>
            </w:r>
            <w:r w:rsidR="005726EF" w:rsidRPr="005726EF">
              <w:rPr>
                <w:rFonts w:ascii="Arial AM" w:hAnsi="Arial AM" w:cs="Arial"/>
                <w:sz w:val="16"/>
                <w:szCs w:val="16"/>
              </w:rPr>
              <w:t>/</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E10779" w:rsidRDefault="00E10779" w:rsidP="00D32881">
            <w:pPr>
              <w:rPr>
                <w:rFonts w:ascii="Calibri" w:hAnsi="Calibri" w:cs="Calibri"/>
                <w:sz w:val="16"/>
                <w:szCs w:val="16"/>
              </w:rPr>
            </w:pPr>
            <w:r>
              <w:rPr>
                <w:rFonts w:ascii="Calibri" w:hAnsi="Calibri" w:cs="Calibri"/>
                <w:sz w:val="16"/>
                <w:szCs w:val="16"/>
              </w:rPr>
              <w:t>т</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0.638</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5</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F77412" w:rsidRDefault="00F77412" w:rsidP="00F77412">
            <w:pPr>
              <w:rPr>
                <w:rFonts w:ascii="Calibri" w:hAnsi="Calibri" w:cs="Calibri"/>
                <w:sz w:val="16"/>
                <w:szCs w:val="16"/>
              </w:rPr>
            </w:pPr>
            <w:r>
              <w:rPr>
                <w:rFonts w:ascii="Calibri" w:hAnsi="Calibri" w:cs="Calibri"/>
                <w:sz w:val="16"/>
                <w:szCs w:val="16"/>
              </w:rPr>
              <w:t>М</w:t>
            </w:r>
            <w:r w:rsidRPr="00F77412">
              <w:rPr>
                <w:rFonts w:ascii="Calibri" w:hAnsi="Calibri" w:cs="Calibri"/>
                <w:sz w:val="16"/>
                <w:szCs w:val="16"/>
              </w:rPr>
              <w:t>еталическая сетка</w:t>
            </w:r>
            <w:r w:rsidR="005726EF" w:rsidRPr="005726EF">
              <w:rPr>
                <w:rFonts w:ascii="Arial AM" w:hAnsi="Arial AM" w:cs="Arial"/>
                <w:sz w:val="16"/>
                <w:szCs w:val="16"/>
              </w:rPr>
              <w:t xml:space="preserve"> </w:t>
            </w:r>
            <w:r w:rsidR="005726EF" w:rsidRPr="005726EF">
              <w:rPr>
                <w:rFonts w:ascii="Arial AM" w:hAnsi="Arial AM" w:cs="Arial"/>
                <w:sz w:val="16"/>
                <w:szCs w:val="16"/>
              </w:rPr>
              <w:t>1.</w:t>
            </w:r>
            <w:r>
              <w:rPr>
                <w:rFonts w:ascii="Calibri" w:hAnsi="Calibri" w:cs="Calibri"/>
                <w:sz w:val="16"/>
                <w:szCs w:val="16"/>
              </w:rPr>
              <w:t>мм</w:t>
            </w:r>
            <w:r w:rsidR="005726EF" w:rsidRPr="005726EF">
              <w:rPr>
                <w:rFonts w:ascii="Arial AM" w:hAnsi="Arial AM" w:cs="Arial"/>
                <w:sz w:val="16"/>
                <w:szCs w:val="16"/>
              </w:rPr>
              <w:t xml:space="preserve"> </w:t>
            </w:r>
            <w:r>
              <w:rPr>
                <w:rFonts w:ascii="Calibri" w:hAnsi="Calibri" w:cs="Calibri"/>
                <w:sz w:val="16"/>
                <w:szCs w:val="16"/>
              </w:rPr>
              <w:t>ша</w:t>
            </w:r>
            <w:r w:rsidRPr="00F77412">
              <w:rPr>
                <w:rFonts w:ascii="Calibri" w:hAnsi="Calibri" w:cs="Calibri"/>
                <w:sz w:val="16"/>
                <w:szCs w:val="16"/>
              </w:rPr>
              <w:t>г</w:t>
            </w:r>
            <w:r w:rsidR="005726EF" w:rsidRPr="005726EF">
              <w:rPr>
                <w:rFonts w:ascii="Arial AM" w:hAnsi="Arial AM" w:cs="Arial"/>
                <w:sz w:val="16"/>
                <w:szCs w:val="16"/>
              </w:rPr>
              <w:t xml:space="preserve">  50x50</w:t>
            </w:r>
            <w:r>
              <w:rPr>
                <w:rFonts w:ascii="Calibri" w:hAnsi="Calibri" w:cs="Calibri"/>
                <w:sz w:val="16"/>
                <w:szCs w:val="16"/>
              </w:rPr>
              <w:t>мм</w:t>
            </w:r>
          </w:p>
        </w:tc>
        <w:tc>
          <w:tcPr>
            <w:tcW w:w="7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726EF" w:rsidRPr="005726EF" w:rsidRDefault="00E10779" w:rsidP="00D32881">
            <w:pPr>
              <w:rPr>
                <w:rFonts w:ascii="Arial AM" w:hAnsi="Arial AM" w:cs="Arial"/>
                <w:sz w:val="16"/>
                <w:szCs w:val="16"/>
              </w:rPr>
            </w:pPr>
            <w:r>
              <w:rPr>
                <w:rFonts w:ascii="Calibri" w:hAnsi="Calibri" w:cs="Calibri"/>
                <w:sz w:val="16"/>
                <w:szCs w:val="16"/>
              </w:rPr>
              <w:t>м</w:t>
            </w:r>
            <w:r w:rsidRPr="005726EF">
              <w:rPr>
                <w:rFonts w:ascii="Arial AM" w:hAnsi="Arial AM" w:cs="Arial"/>
                <w:sz w:val="16"/>
                <w:szCs w:val="16"/>
                <w:vertAlign w:val="superscript"/>
              </w:rPr>
              <w:t>2</w:t>
            </w:r>
          </w:p>
        </w:tc>
        <w:tc>
          <w:tcPr>
            <w:tcW w:w="153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148.7</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6</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5726EF" w:rsidRDefault="00F77412" w:rsidP="00F77412">
            <w:pPr>
              <w:rPr>
                <w:rFonts w:ascii="Arial AM" w:hAnsi="Arial AM" w:cs="Arial"/>
                <w:sz w:val="16"/>
                <w:szCs w:val="16"/>
              </w:rPr>
            </w:pPr>
            <w:r>
              <w:rPr>
                <w:rFonts w:ascii="Calibri" w:hAnsi="Calibri" w:cs="Calibri"/>
                <w:sz w:val="16"/>
                <w:szCs w:val="16"/>
              </w:rPr>
              <w:t xml:space="preserve">Квадратнуе </w:t>
            </w:r>
            <w:r>
              <w:rPr>
                <w:rFonts w:ascii="Calibri" w:hAnsi="Calibri" w:cs="Calibri"/>
                <w:sz w:val="16"/>
                <w:szCs w:val="16"/>
                <w:lang w:val="en-US"/>
              </w:rPr>
              <w:t>трубу</w:t>
            </w:r>
            <w:r w:rsidR="005726EF" w:rsidRPr="005726EF">
              <w:rPr>
                <w:rFonts w:ascii="Arial AM" w:hAnsi="Arial AM" w:cs="Arial"/>
                <w:sz w:val="16"/>
                <w:szCs w:val="16"/>
              </w:rPr>
              <w:t xml:space="preserve"> </w:t>
            </w:r>
            <w:r w:rsidR="005726EF" w:rsidRPr="005726EF">
              <w:rPr>
                <w:rFonts w:ascii="Arial AM" w:hAnsi="Arial AM" w:cs="Arial"/>
                <w:sz w:val="22"/>
                <w:szCs w:val="22"/>
              </w:rPr>
              <w:t xml:space="preserve"> </w:t>
            </w:r>
            <w:r w:rsidR="005726EF" w:rsidRPr="005726EF">
              <w:rPr>
                <w:rFonts w:ascii="Arial AM" w:hAnsi="Arial AM" w:cs="Arial"/>
                <w:sz w:val="16"/>
                <w:szCs w:val="16"/>
              </w:rPr>
              <w:t>50x50x2ÙÙ</w:t>
            </w:r>
            <w:r>
              <w:rPr>
                <w:rFonts w:ascii="Calibri" w:hAnsi="Calibri" w:cs="Calibri"/>
                <w:sz w:val="16"/>
                <w:szCs w:val="16"/>
              </w:rPr>
              <w:t>мм</w:t>
            </w:r>
            <w:r w:rsidR="005726EF" w:rsidRPr="005726EF">
              <w:rPr>
                <w:rFonts w:ascii="Arial AM" w:hAnsi="Arial AM" w:cs="Arial"/>
                <w:sz w:val="16"/>
                <w:szCs w:val="16"/>
              </w:rPr>
              <w:t xml:space="preserve"> /53.2</w:t>
            </w:r>
            <w:r>
              <w:rPr>
                <w:rFonts w:ascii="Calibri" w:hAnsi="Calibri" w:cs="Calibri"/>
                <w:sz w:val="16"/>
                <w:szCs w:val="16"/>
              </w:rPr>
              <w:t>м</w:t>
            </w:r>
            <w:r w:rsidR="005726EF" w:rsidRPr="005726EF">
              <w:rPr>
                <w:rFonts w:ascii="Arial AM" w:hAnsi="Arial AM" w:cs="Arial"/>
                <w:sz w:val="16"/>
                <w:szCs w:val="16"/>
              </w:rPr>
              <w:t>/</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E10779" w:rsidRDefault="00E10779" w:rsidP="00D32881">
            <w:pPr>
              <w:rPr>
                <w:rFonts w:ascii="Calibri" w:hAnsi="Calibri" w:cs="Calibri"/>
                <w:sz w:val="16"/>
                <w:szCs w:val="16"/>
              </w:rPr>
            </w:pPr>
            <w:r>
              <w:rPr>
                <w:rFonts w:ascii="Calibri" w:hAnsi="Calibri" w:cs="Calibri"/>
                <w:sz w:val="16"/>
                <w:szCs w:val="16"/>
              </w:rPr>
              <w:t>т</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0.157</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7</w:t>
            </w:r>
          </w:p>
        </w:tc>
        <w:tc>
          <w:tcPr>
            <w:tcW w:w="3687" w:type="dxa"/>
            <w:vMerge w:val="restart"/>
            <w:tcBorders>
              <w:top w:val="nil"/>
              <w:left w:val="single" w:sz="4" w:space="0" w:color="auto"/>
              <w:bottom w:val="single" w:sz="4" w:space="0" w:color="auto"/>
              <w:right w:val="single" w:sz="4" w:space="0" w:color="auto"/>
            </w:tcBorders>
            <w:shd w:val="clear" w:color="000000" w:fill="FFFFFF"/>
            <w:vAlign w:val="center"/>
            <w:hideMark/>
          </w:tcPr>
          <w:p w:rsidR="005726EF" w:rsidRPr="00F77412" w:rsidRDefault="00F77412" w:rsidP="00D32881">
            <w:pPr>
              <w:rPr>
                <w:rFonts w:ascii="Calibri" w:hAnsi="Calibri" w:cs="Calibri"/>
                <w:sz w:val="16"/>
                <w:szCs w:val="16"/>
                <w:lang w:val="en-US"/>
              </w:rPr>
            </w:pPr>
            <w:r>
              <w:rPr>
                <w:rFonts w:ascii="Calibri" w:hAnsi="Calibri" w:cs="Calibri"/>
                <w:sz w:val="16"/>
                <w:szCs w:val="16"/>
              </w:rPr>
              <w:t>М</w:t>
            </w:r>
            <w:r>
              <w:rPr>
                <w:rFonts w:ascii="Calibri" w:hAnsi="Calibri" w:cs="Calibri"/>
                <w:sz w:val="16"/>
                <w:szCs w:val="16"/>
                <w:lang w:val="en-US"/>
              </w:rPr>
              <w:t>аслирование металической ограды 2 слоя</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E10779" w:rsidP="00D32881">
            <w:pPr>
              <w:rPr>
                <w:rFonts w:ascii="Arial AM" w:hAnsi="Arial AM" w:cs="Arial"/>
                <w:sz w:val="16"/>
                <w:szCs w:val="16"/>
              </w:rPr>
            </w:pPr>
            <w:r>
              <w:rPr>
                <w:rFonts w:ascii="Calibri" w:hAnsi="Calibri" w:cs="Calibri"/>
                <w:sz w:val="16"/>
                <w:szCs w:val="16"/>
              </w:rPr>
              <w:t>м</w:t>
            </w:r>
            <w:r w:rsidRPr="005726EF">
              <w:rPr>
                <w:rFonts w:ascii="Arial AM" w:hAnsi="Arial AM" w:cs="Arial"/>
                <w:sz w:val="16"/>
                <w:szCs w:val="16"/>
                <w:vertAlign w:val="superscript"/>
              </w:rPr>
              <w:t>2</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101</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8</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F77412" w:rsidRDefault="00F77412" w:rsidP="00F77412">
            <w:pPr>
              <w:rPr>
                <w:rFonts w:ascii="Calibri" w:hAnsi="Calibri" w:cs="Calibri"/>
                <w:sz w:val="16"/>
                <w:szCs w:val="16"/>
              </w:rPr>
            </w:pPr>
            <w:r>
              <w:rPr>
                <w:rFonts w:ascii="Calibri" w:hAnsi="Calibri" w:cs="Calibri"/>
                <w:sz w:val="16"/>
                <w:szCs w:val="16"/>
              </w:rPr>
              <w:t>Б</w:t>
            </w:r>
            <w:r w:rsidRPr="00F77412">
              <w:rPr>
                <w:rFonts w:ascii="Calibri" w:hAnsi="Calibri" w:cs="Calibri"/>
                <w:sz w:val="16"/>
                <w:szCs w:val="16"/>
              </w:rPr>
              <w:t>етон</w:t>
            </w:r>
            <w:r w:rsidR="005726EF" w:rsidRPr="005726EF">
              <w:rPr>
                <w:rFonts w:ascii="Arial AM" w:hAnsi="Arial AM" w:cs="Arial"/>
                <w:sz w:val="16"/>
                <w:szCs w:val="16"/>
              </w:rPr>
              <w:t xml:space="preserve"> B12.5 </w:t>
            </w:r>
            <w:r>
              <w:rPr>
                <w:rFonts w:ascii="Calibri" w:hAnsi="Calibri" w:cs="Calibri"/>
                <w:sz w:val="16"/>
                <w:szCs w:val="16"/>
              </w:rPr>
              <w:t>кл</w:t>
            </w:r>
            <w:r w:rsidRPr="00F77412">
              <w:rPr>
                <w:rFonts w:ascii="Calibri" w:hAnsi="Calibri" w:cs="Calibri"/>
                <w:sz w:val="16"/>
                <w:szCs w:val="16"/>
              </w:rPr>
              <w:t>асса</w:t>
            </w:r>
            <w:r w:rsidR="005726EF" w:rsidRPr="005726EF">
              <w:rPr>
                <w:rFonts w:ascii="Arial AM" w:hAnsi="Arial AM" w:cs="Arial"/>
                <w:sz w:val="16"/>
                <w:szCs w:val="16"/>
              </w:rPr>
              <w:t xml:space="preserve">, </w:t>
            </w:r>
            <w:r>
              <w:rPr>
                <w:rFonts w:ascii="Calibri" w:hAnsi="Calibri" w:cs="Calibri"/>
                <w:sz w:val="16"/>
                <w:szCs w:val="16"/>
              </w:rPr>
              <w:t>д</w:t>
            </w:r>
            <w:r w:rsidRPr="00F77412">
              <w:rPr>
                <w:rFonts w:ascii="Calibri" w:hAnsi="Calibri" w:cs="Calibri"/>
                <w:sz w:val="16"/>
                <w:szCs w:val="16"/>
              </w:rPr>
              <w:t>ля опор</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E10779" w:rsidP="00D32881">
            <w:pPr>
              <w:rPr>
                <w:rFonts w:ascii="Arial AM" w:hAnsi="Arial AM" w:cs="Arial"/>
                <w:sz w:val="16"/>
                <w:szCs w:val="16"/>
              </w:rPr>
            </w:pPr>
            <w:r>
              <w:rPr>
                <w:rFonts w:ascii="Calibri" w:hAnsi="Calibri" w:cs="Calibri"/>
                <w:sz w:val="16"/>
                <w:szCs w:val="16"/>
              </w:rPr>
              <w:t>м</w:t>
            </w:r>
            <w:r w:rsidR="005726EF" w:rsidRPr="005726EF">
              <w:rPr>
                <w:rFonts w:ascii="Arial AM" w:hAnsi="Arial AM" w:cs="Arial"/>
                <w:sz w:val="16"/>
                <w:szCs w:val="16"/>
                <w:vertAlign w:val="superscript"/>
              </w:rPr>
              <w:t>3</w:t>
            </w:r>
          </w:p>
        </w:tc>
        <w:tc>
          <w:tcPr>
            <w:tcW w:w="153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8.5</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9</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F77412" w:rsidRDefault="00F77412" w:rsidP="00F77412">
            <w:pPr>
              <w:rPr>
                <w:rFonts w:asciiTheme="minorHAnsi" w:hAnsiTheme="minorHAnsi" w:cs="Arial"/>
                <w:sz w:val="16"/>
                <w:szCs w:val="16"/>
              </w:rPr>
            </w:pPr>
            <w:r>
              <w:rPr>
                <w:rFonts w:ascii="Calibri" w:hAnsi="Calibri" w:cs="Calibri"/>
                <w:sz w:val="16"/>
                <w:szCs w:val="16"/>
              </w:rPr>
              <w:t>А</w:t>
            </w:r>
            <w:r w:rsidRPr="00F77412">
              <w:rPr>
                <w:rFonts w:ascii="Calibri" w:hAnsi="Calibri" w:cs="Calibri"/>
                <w:sz w:val="16"/>
                <w:szCs w:val="16"/>
              </w:rPr>
              <w:t>мрирование</w:t>
            </w:r>
            <w:r w:rsidR="005726EF" w:rsidRPr="005726EF">
              <w:rPr>
                <w:rFonts w:ascii="Arial AM" w:hAnsi="Arial AM" w:cs="Arial"/>
                <w:sz w:val="16"/>
                <w:szCs w:val="16"/>
              </w:rPr>
              <w:t xml:space="preserve"> </w:t>
            </w:r>
            <w:r w:rsidR="005726EF" w:rsidRPr="005726EF">
              <w:rPr>
                <w:rFonts w:ascii="Arial AM" w:hAnsi="Arial AM" w:cs="Arial"/>
                <w:sz w:val="16"/>
                <w:szCs w:val="16"/>
              </w:rPr>
              <w:t xml:space="preserve">10A500c, </w:t>
            </w:r>
            <w:r>
              <w:rPr>
                <w:rFonts w:ascii="Calibri" w:hAnsi="Calibri" w:cs="Calibri"/>
                <w:sz w:val="16"/>
                <w:szCs w:val="16"/>
              </w:rPr>
              <w:t>ша</w:t>
            </w:r>
            <w:r>
              <w:rPr>
                <w:rFonts w:ascii="Calibri" w:hAnsi="Calibri" w:cs="Calibri"/>
                <w:sz w:val="16"/>
                <w:szCs w:val="16"/>
                <w:lang w:val="en-US"/>
              </w:rPr>
              <w:t>г</w:t>
            </w:r>
            <w:r w:rsidR="005726EF" w:rsidRPr="005726EF">
              <w:rPr>
                <w:rFonts w:ascii="Arial AM" w:hAnsi="Arial AM" w:cs="Arial"/>
                <w:sz w:val="16"/>
                <w:szCs w:val="16"/>
              </w:rPr>
              <w:t xml:space="preserve"> 150x150</w:t>
            </w:r>
            <w:r>
              <w:rPr>
                <w:rFonts w:ascii="Arial AM" w:hAnsi="Arial AM" w:cs="Arial"/>
                <w:sz w:val="16"/>
                <w:szCs w:val="16"/>
              </w:rPr>
              <w:t>мм</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E10779" w:rsidRDefault="00E10779" w:rsidP="00D32881">
            <w:pPr>
              <w:rPr>
                <w:rFonts w:ascii="Calibri" w:hAnsi="Calibri" w:cs="Calibri"/>
                <w:sz w:val="16"/>
                <w:szCs w:val="16"/>
              </w:rPr>
            </w:pPr>
            <w:r>
              <w:rPr>
                <w:rFonts w:ascii="Calibri" w:hAnsi="Calibri" w:cs="Calibri"/>
                <w:sz w:val="16"/>
                <w:szCs w:val="16"/>
              </w:rPr>
              <w:t>т</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0.054</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10</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5726EF" w:rsidRDefault="00F77412" w:rsidP="00D32881">
            <w:pPr>
              <w:rPr>
                <w:rFonts w:ascii="Arial AM" w:hAnsi="Arial AM" w:cs="Arial"/>
                <w:sz w:val="16"/>
                <w:szCs w:val="16"/>
              </w:rPr>
            </w:pPr>
            <w:r w:rsidRPr="00F77412">
              <w:rPr>
                <w:rFonts w:ascii="Arial" w:hAnsi="Arial" w:cs="Arial"/>
                <w:sz w:val="16"/>
                <w:szCs w:val="16"/>
              </w:rPr>
              <w:t>Պողպատաթերթ</w:t>
            </w:r>
            <w:r w:rsidRPr="00F77412">
              <w:rPr>
                <w:rFonts w:ascii="Arial AM" w:hAnsi="Arial AM" w:cs="Arial"/>
                <w:sz w:val="16"/>
                <w:szCs w:val="16"/>
              </w:rPr>
              <w:t xml:space="preserve"> </w:t>
            </w:r>
            <w:r w:rsidRPr="00F77412">
              <w:rPr>
                <w:rFonts w:ascii="Arial AM" w:hAnsi="Arial AM" w:cs="Arial AM"/>
                <w:sz w:val="16"/>
                <w:szCs w:val="16"/>
              </w:rPr>
              <w:t>—</w:t>
            </w:r>
            <w:r w:rsidRPr="00F77412">
              <w:rPr>
                <w:rFonts w:ascii="Arial AM" w:hAnsi="Arial AM" w:cs="Arial"/>
                <w:sz w:val="16"/>
                <w:szCs w:val="16"/>
              </w:rPr>
              <w:t>100x100x8</w:t>
            </w:r>
            <w:r w:rsidRPr="00F77412">
              <w:rPr>
                <w:rFonts w:ascii="Arial" w:hAnsi="Arial" w:cs="Arial"/>
                <w:sz w:val="16"/>
                <w:szCs w:val="16"/>
              </w:rPr>
              <w:t>մմ</w:t>
            </w:r>
            <w:r w:rsidRPr="00F77412">
              <w:rPr>
                <w:rFonts w:ascii="Arial AM" w:hAnsi="Arial AM" w:cs="Arial"/>
                <w:sz w:val="16"/>
                <w:szCs w:val="16"/>
              </w:rPr>
              <w:t xml:space="preserve"> /0.22</w:t>
            </w:r>
            <w:r w:rsidRPr="00F77412">
              <w:rPr>
                <w:rFonts w:ascii="Arial" w:hAnsi="Arial" w:cs="Arial"/>
                <w:sz w:val="16"/>
                <w:szCs w:val="16"/>
              </w:rPr>
              <w:t>մ</w:t>
            </w:r>
            <w:r w:rsidRPr="00F77412">
              <w:rPr>
                <w:rFonts w:ascii="Arial AM" w:hAnsi="Arial AM" w:cs="Arial"/>
                <w:sz w:val="16"/>
                <w:szCs w:val="16"/>
              </w:rPr>
              <w:t>2/</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E10779" w:rsidRDefault="00E10779" w:rsidP="00D32881">
            <w:pPr>
              <w:rPr>
                <w:rFonts w:ascii="Calibri" w:hAnsi="Calibri" w:cs="Calibri"/>
                <w:sz w:val="16"/>
                <w:szCs w:val="16"/>
              </w:rPr>
            </w:pPr>
            <w:r>
              <w:rPr>
                <w:rFonts w:ascii="Calibri" w:hAnsi="Calibri" w:cs="Calibri"/>
                <w:sz w:val="16"/>
                <w:szCs w:val="16"/>
              </w:rPr>
              <w:t>т</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0.014</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11</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F77412" w:rsidRDefault="00F77412" w:rsidP="00D32881">
            <w:pPr>
              <w:rPr>
                <w:rFonts w:ascii="Calibri" w:hAnsi="Calibri" w:cs="Calibri"/>
                <w:sz w:val="16"/>
                <w:szCs w:val="16"/>
                <w:lang w:val="en-US"/>
              </w:rPr>
            </w:pPr>
            <w:r>
              <w:rPr>
                <w:rFonts w:ascii="Calibri" w:hAnsi="Calibri" w:cs="Calibri"/>
                <w:sz w:val="16"/>
                <w:szCs w:val="16"/>
              </w:rPr>
              <w:t>С</w:t>
            </w:r>
            <w:r>
              <w:rPr>
                <w:rFonts w:ascii="Calibri" w:hAnsi="Calibri" w:cs="Calibri"/>
                <w:sz w:val="16"/>
                <w:szCs w:val="16"/>
                <w:lang w:val="en-US"/>
              </w:rPr>
              <w:t>варычные работы</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E10779" w:rsidRDefault="00E10779" w:rsidP="00D32881">
            <w:pPr>
              <w:rPr>
                <w:rFonts w:ascii="Calibri" w:hAnsi="Calibri" w:cs="Calibri"/>
                <w:sz w:val="16"/>
                <w:szCs w:val="16"/>
                <w:lang w:val="en-US"/>
              </w:rPr>
            </w:pPr>
            <w:r>
              <w:rPr>
                <w:rFonts w:ascii="Calibri" w:hAnsi="Calibri" w:cs="Calibri"/>
                <w:sz w:val="16"/>
                <w:szCs w:val="16"/>
              </w:rPr>
              <w:t>ме</w:t>
            </w:r>
            <w:r>
              <w:rPr>
                <w:rFonts w:ascii="Calibri" w:hAnsi="Calibri" w:cs="Calibri"/>
                <w:sz w:val="16"/>
                <w:szCs w:val="16"/>
                <w:lang w:val="en-US"/>
              </w:rPr>
              <w:t>ст</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447</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5726EF" w:rsidRPr="00F77412" w:rsidRDefault="00F77412" w:rsidP="00D32881">
            <w:pPr>
              <w:rPr>
                <w:rFonts w:ascii="Calibri" w:hAnsi="Calibri" w:cs="Calibri"/>
                <w:b/>
                <w:bCs/>
                <w:sz w:val="16"/>
                <w:szCs w:val="16"/>
                <w:u w:val="single"/>
                <w:lang w:val="en-US"/>
              </w:rPr>
            </w:pPr>
            <w:r>
              <w:rPr>
                <w:rFonts w:ascii="Calibri" w:hAnsi="Calibri" w:cs="Calibri"/>
                <w:b/>
                <w:bCs/>
                <w:sz w:val="16"/>
                <w:szCs w:val="16"/>
                <w:u w:val="single"/>
              </w:rPr>
              <w:t>У</w:t>
            </w:r>
            <w:r>
              <w:rPr>
                <w:rFonts w:ascii="Calibri" w:hAnsi="Calibri" w:cs="Calibri"/>
                <w:b/>
                <w:bCs/>
                <w:sz w:val="16"/>
                <w:szCs w:val="16"/>
                <w:u w:val="single"/>
                <w:lang w:val="en-US"/>
              </w:rPr>
              <w:t>лутшение</w:t>
            </w:r>
          </w:p>
        </w:tc>
        <w:tc>
          <w:tcPr>
            <w:tcW w:w="7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726EF" w:rsidRPr="005726EF" w:rsidRDefault="005726EF" w:rsidP="00D32881">
            <w:pPr>
              <w:jc w:val="center"/>
              <w:rPr>
                <w:rFonts w:ascii="Arial AM" w:hAnsi="Arial AM" w:cs="Arial"/>
                <w:sz w:val="16"/>
                <w:szCs w:val="16"/>
              </w:rPr>
            </w:pPr>
            <w:r w:rsidRPr="005726EF">
              <w:rPr>
                <w:rFonts w:ascii="Arial AM" w:hAnsi="Arial AM" w:cs="Arial"/>
                <w:sz w:val="16"/>
                <w:szCs w:val="16"/>
              </w:rPr>
              <w:t>43.77</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b/>
                <w:bCs/>
                <w:sz w:val="16"/>
                <w:szCs w:val="16"/>
                <w:u w:val="single"/>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b/>
                <w:bCs/>
                <w:sz w:val="16"/>
                <w:szCs w:val="16"/>
                <w:u w:val="single"/>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b/>
                <w:bCs/>
                <w:sz w:val="16"/>
                <w:szCs w:val="16"/>
                <w:u w:val="single"/>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E10779" w:rsidRPr="005726EF" w:rsidTr="007147E4">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1</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E10779" w:rsidRPr="00E10779" w:rsidRDefault="00E10779" w:rsidP="00E10779">
            <w:pPr>
              <w:rPr>
                <w:rFonts w:ascii="Calibri" w:hAnsi="Calibri" w:cs="Calibri"/>
                <w:sz w:val="16"/>
                <w:szCs w:val="16"/>
                <w:lang w:val="en-US"/>
              </w:rPr>
            </w:pPr>
            <w:r>
              <w:rPr>
                <w:rFonts w:ascii="Calibri" w:hAnsi="Calibri" w:cs="Calibri"/>
                <w:sz w:val="16"/>
                <w:szCs w:val="16"/>
              </w:rPr>
              <w:t>П</w:t>
            </w:r>
            <w:r>
              <w:rPr>
                <w:rFonts w:ascii="Calibri" w:hAnsi="Calibri" w:cs="Calibri"/>
                <w:sz w:val="16"/>
                <w:szCs w:val="16"/>
                <w:lang w:val="en-US"/>
              </w:rPr>
              <w:t>риготовительные работы для газона</w:t>
            </w:r>
          </w:p>
        </w:tc>
        <w:tc>
          <w:tcPr>
            <w:tcW w:w="720" w:type="dxa"/>
            <w:vMerge w:val="restart"/>
            <w:tcBorders>
              <w:top w:val="nil"/>
              <w:left w:val="single" w:sz="4" w:space="0" w:color="auto"/>
              <w:bottom w:val="single" w:sz="4" w:space="0" w:color="auto"/>
              <w:right w:val="single" w:sz="4" w:space="0" w:color="auto"/>
            </w:tcBorders>
            <w:shd w:val="clear" w:color="auto" w:fill="auto"/>
            <w:noWrap/>
            <w:hideMark/>
          </w:tcPr>
          <w:p w:rsidR="00E10779" w:rsidRDefault="00E10779" w:rsidP="00E10779">
            <w:r w:rsidRPr="005329EC">
              <w:rPr>
                <w:rFonts w:ascii="Calibri" w:hAnsi="Calibri" w:cs="Calibri"/>
                <w:sz w:val="16"/>
                <w:szCs w:val="16"/>
              </w:rPr>
              <w:t>м</w:t>
            </w:r>
            <w:r w:rsidRPr="005329EC">
              <w:rPr>
                <w:rFonts w:ascii="Arial AM" w:hAnsi="Arial AM" w:cs="Arial"/>
                <w:sz w:val="16"/>
                <w:szCs w:val="16"/>
                <w:vertAlign w:val="superscript"/>
              </w:rPr>
              <w:t>2</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1283</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jc w:val="center"/>
              <w:rPr>
                <w:rFonts w:ascii="Arial AM" w:hAnsi="Arial AM" w:cs="Arial"/>
                <w:sz w:val="16"/>
                <w:szCs w:val="16"/>
              </w:rPr>
            </w:pPr>
            <w:r w:rsidRPr="005726EF">
              <w:rPr>
                <w:rFonts w:ascii="Arial AM" w:hAnsi="Arial AM" w:cs="Arial"/>
                <w:sz w:val="16"/>
                <w:szCs w:val="16"/>
              </w:rPr>
              <w:t> </w:t>
            </w:r>
          </w:p>
        </w:tc>
      </w:tr>
      <w:tr w:rsidR="00E10779" w:rsidRPr="005726EF" w:rsidTr="007147E4">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7147E4">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7147E4">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7147E4">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2</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E10779" w:rsidRPr="00E10779" w:rsidRDefault="00E10779" w:rsidP="00E10779">
            <w:pPr>
              <w:rPr>
                <w:rFonts w:ascii="Calibri" w:hAnsi="Calibri" w:cs="Calibri"/>
                <w:sz w:val="16"/>
                <w:szCs w:val="16"/>
                <w:lang w:val="en-US"/>
              </w:rPr>
            </w:pPr>
            <w:r>
              <w:rPr>
                <w:rFonts w:ascii="Calibri" w:hAnsi="Calibri" w:cs="Calibri"/>
                <w:sz w:val="16"/>
                <w:szCs w:val="16"/>
              </w:rPr>
              <w:t>Г</w:t>
            </w:r>
            <w:r>
              <w:rPr>
                <w:rFonts w:ascii="Calibri" w:hAnsi="Calibri" w:cs="Calibri"/>
                <w:sz w:val="16"/>
                <w:szCs w:val="16"/>
                <w:lang w:val="en-US"/>
              </w:rPr>
              <w:t>азон</w:t>
            </w:r>
            <w:r w:rsidRPr="005726EF">
              <w:rPr>
                <w:rFonts w:ascii="Arial AM" w:hAnsi="Arial AM" w:cs="Arial"/>
                <w:sz w:val="16"/>
                <w:szCs w:val="16"/>
              </w:rPr>
              <w:t xml:space="preserve"> 1</w:t>
            </w:r>
            <w:r>
              <w:rPr>
                <w:rFonts w:ascii="Calibri" w:hAnsi="Calibri" w:cs="Calibri"/>
                <w:sz w:val="16"/>
                <w:szCs w:val="16"/>
              </w:rPr>
              <w:t>м</w:t>
            </w:r>
            <w:r w:rsidRPr="005726EF">
              <w:rPr>
                <w:rFonts w:ascii="Arial AM" w:hAnsi="Arial AM" w:cs="Arial"/>
                <w:sz w:val="16"/>
                <w:szCs w:val="16"/>
                <w:vertAlign w:val="superscript"/>
              </w:rPr>
              <w:t>2</w:t>
            </w:r>
            <w:r w:rsidRPr="005726EF">
              <w:rPr>
                <w:rFonts w:ascii="Arial AM" w:hAnsi="Arial AM" w:cs="Arial"/>
                <w:sz w:val="16"/>
                <w:szCs w:val="16"/>
              </w:rPr>
              <w:t xml:space="preserve"> </w:t>
            </w:r>
            <w:r>
              <w:rPr>
                <w:rFonts w:ascii="Calibri" w:hAnsi="Calibri" w:cs="Calibri"/>
                <w:sz w:val="16"/>
                <w:szCs w:val="16"/>
              </w:rPr>
              <w:t>В</w:t>
            </w:r>
            <w:r>
              <w:rPr>
                <w:rFonts w:ascii="Calibri" w:hAnsi="Calibri" w:cs="Calibri"/>
                <w:sz w:val="16"/>
                <w:szCs w:val="16"/>
                <w:lang w:val="en-US"/>
              </w:rPr>
              <w:t>Н</w:t>
            </w:r>
            <w:r w:rsidRPr="005726EF">
              <w:rPr>
                <w:rFonts w:ascii="Arial AM" w:hAnsi="Arial AM" w:cs="Arial"/>
                <w:sz w:val="16"/>
                <w:szCs w:val="16"/>
              </w:rPr>
              <w:t xml:space="preserve"> 35</w:t>
            </w:r>
            <w:r>
              <w:rPr>
                <w:rFonts w:ascii="Calibri" w:hAnsi="Calibri" w:cs="Calibri"/>
                <w:sz w:val="16"/>
                <w:szCs w:val="16"/>
              </w:rPr>
              <w:t>г</w:t>
            </w:r>
          </w:p>
        </w:tc>
        <w:tc>
          <w:tcPr>
            <w:tcW w:w="720" w:type="dxa"/>
            <w:vMerge w:val="restart"/>
            <w:tcBorders>
              <w:top w:val="nil"/>
              <w:left w:val="single" w:sz="4" w:space="0" w:color="auto"/>
              <w:bottom w:val="single" w:sz="4" w:space="0" w:color="auto"/>
              <w:right w:val="single" w:sz="4" w:space="0" w:color="auto"/>
            </w:tcBorders>
            <w:shd w:val="clear" w:color="auto" w:fill="auto"/>
            <w:noWrap/>
            <w:hideMark/>
          </w:tcPr>
          <w:p w:rsidR="00E10779" w:rsidRDefault="00E10779" w:rsidP="00E10779">
            <w:r w:rsidRPr="005329EC">
              <w:rPr>
                <w:rFonts w:ascii="Calibri" w:hAnsi="Calibri" w:cs="Calibri"/>
                <w:sz w:val="16"/>
                <w:szCs w:val="16"/>
              </w:rPr>
              <w:t>м</w:t>
            </w:r>
            <w:r w:rsidRPr="005329EC">
              <w:rPr>
                <w:rFonts w:ascii="Arial AM" w:hAnsi="Arial AM" w:cs="Arial"/>
                <w:sz w:val="16"/>
                <w:szCs w:val="16"/>
                <w:vertAlign w:val="superscript"/>
              </w:rPr>
              <w:t>2</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1283</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jc w:val="center"/>
              <w:rPr>
                <w:rFonts w:ascii="Arial AM" w:hAnsi="Arial AM" w:cs="Arial"/>
                <w:sz w:val="16"/>
                <w:szCs w:val="16"/>
              </w:rPr>
            </w:pPr>
            <w:r w:rsidRPr="005726EF">
              <w:rPr>
                <w:rFonts w:ascii="Arial AM" w:hAnsi="Arial AM" w:cs="Arial"/>
                <w:sz w:val="16"/>
                <w:szCs w:val="16"/>
              </w:rPr>
              <w:t> </w:t>
            </w:r>
          </w:p>
        </w:tc>
      </w:tr>
      <w:tr w:rsidR="00E10779" w:rsidRPr="005726EF" w:rsidTr="007147E4">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7147E4">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7147E4">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7147E4">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3</w:t>
            </w:r>
          </w:p>
        </w:tc>
        <w:tc>
          <w:tcPr>
            <w:tcW w:w="3687" w:type="dxa"/>
            <w:vMerge w:val="restart"/>
            <w:tcBorders>
              <w:top w:val="nil"/>
              <w:left w:val="single" w:sz="4" w:space="0" w:color="auto"/>
              <w:bottom w:val="single" w:sz="4" w:space="0" w:color="auto"/>
              <w:right w:val="single" w:sz="4" w:space="0" w:color="auto"/>
            </w:tcBorders>
            <w:shd w:val="clear" w:color="000000" w:fill="FFFFFF"/>
            <w:vAlign w:val="center"/>
            <w:hideMark/>
          </w:tcPr>
          <w:p w:rsidR="00E10779" w:rsidRPr="005726EF" w:rsidRDefault="00E10779" w:rsidP="00E10779">
            <w:pPr>
              <w:rPr>
                <w:rFonts w:ascii="Arial AM" w:hAnsi="Arial AM" w:cs="Arial"/>
                <w:sz w:val="16"/>
                <w:szCs w:val="16"/>
              </w:rPr>
            </w:pPr>
            <w:r w:rsidRPr="00E10779">
              <w:rPr>
                <w:rFonts w:ascii="Arial" w:hAnsi="Arial" w:cs="Arial"/>
                <w:sz w:val="16"/>
                <w:szCs w:val="16"/>
              </w:rPr>
              <w:t>Выполнение гравийного слоя толщиной 10 см.</w:t>
            </w:r>
          </w:p>
        </w:tc>
        <w:tc>
          <w:tcPr>
            <w:tcW w:w="720" w:type="dxa"/>
            <w:vMerge w:val="restart"/>
            <w:tcBorders>
              <w:top w:val="nil"/>
              <w:left w:val="single" w:sz="4" w:space="0" w:color="auto"/>
              <w:bottom w:val="single" w:sz="4" w:space="0" w:color="auto"/>
              <w:right w:val="single" w:sz="4" w:space="0" w:color="auto"/>
            </w:tcBorders>
            <w:shd w:val="clear" w:color="auto" w:fill="auto"/>
            <w:noWrap/>
            <w:hideMark/>
          </w:tcPr>
          <w:p w:rsidR="00E10779" w:rsidRDefault="00E10779" w:rsidP="00E10779">
            <w:r w:rsidRPr="005329EC">
              <w:rPr>
                <w:rFonts w:ascii="Calibri" w:hAnsi="Calibri" w:cs="Calibri"/>
                <w:sz w:val="16"/>
                <w:szCs w:val="16"/>
              </w:rPr>
              <w:t>м</w:t>
            </w:r>
            <w:r w:rsidRPr="005329EC">
              <w:rPr>
                <w:rFonts w:ascii="Arial AM" w:hAnsi="Arial AM" w:cs="Arial"/>
                <w:sz w:val="16"/>
                <w:szCs w:val="16"/>
                <w:vertAlign w:val="superscript"/>
              </w:rPr>
              <w:t>2</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1296</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jc w:val="center"/>
              <w:rPr>
                <w:rFonts w:ascii="Arial AM" w:hAnsi="Arial AM" w:cs="Arial"/>
                <w:sz w:val="16"/>
                <w:szCs w:val="16"/>
              </w:rPr>
            </w:pPr>
            <w:r w:rsidRPr="005726EF">
              <w:rPr>
                <w:rFonts w:ascii="Arial AM" w:hAnsi="Arial AM" w:cs="Arial"/>
                <w:sz w:val="16"/>
                <w:szCs w:val="16"/>
              </w:rPr>
              <w:t> </w:t>
            </w:r>
          </w:p>
        </w:tc>
      </w:tr>
      <w:tr w:rsidR="00E10779" w:rsidRPr="005726EF" w:rsidTr="007147E4">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7147E4">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7147E4">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7147E4">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4</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E10779" w:rsidRPr="005726EF" w:rsidRDefault="00E10779" w:rsidP="00E10779">
            <w:pPr>
              <w:rPr>
                <w:rFonts w:ascii="Arial AM" w:hAnsi="Arial AM" w:cs="Arial"/>
                <w:sz w:val="16"/>
                <w:szCs w:val="16"/>
              </w:rPr>
            </w:pPr>
            <w:r w:rsidRPr="00E10779">
              <w:rPr>
                <w:rFonts w:ascii="Calibri" w:hAnsi="Calibri" w:cs="Calibri"/>
                <w:sz w:val="16"/>
                <w:szCs w:val="16"/>
              </w:rPr>
              <w:t>Подготовка</w:t>
            </w:r>
            <w:r w:rsidRPr="00E10779">
              <w:rPr>
                <w:rFonts w:ascii="Arial AM" w:hAnsi="Arial AM" w:cs="Arial"/>
                <w:sz w:val="16"/>
                <w:szCs w:val="16"/>
              </w:rPr>
              <w:t xml:space="preserve"> </w:t>
            </w:r>
            <w:r w:rsidRPr="00E10779">
              <w:rPr>
                <w:rFonts w:ascii="Calibri" w:hAnsi="Calibri" w:cs="Calibri"/>
                <w:sz w:val="16"/>
                <w:szCs w:val="16"/>
              </w:rPr>
              <w:t>асфальтового</w:t>
            </w:r>
            <w:r w:rsidRPr="00E10779">
              <w:rPr>
                <w:rFonts w:ascii="Arial AM" w:hAnsi="Arial AM" w:cs="Arial"/>
                <w:sz w:val="16"/>
                <w:szCs w:val="16"/>
              </w:rPr>
              <w:t xml:space="preserve"> </w:t>
            </w:r>
            <w:r w:rsidRPr="00E10779">
              <w:rPr>
                <w:rFonts w:ascii="Calibri" w:hAnsi="Calibri" w:cs="Calibri"/>
                <w:sz w:val="16"/>
                <w:szCs w:val="16"/>
              </w:rPr>
              <w:t>покрытия</w:t>
            </w:r>
            <w:r w:rsidRPr="00E10779">
              <w:rPr>
                <w:rFonts w:ascii="Arial AM" w:hAnsi="Arial AM" w:cs="Arial"/>
                <w:sz w:val="16"/>
                <w:szCs w:val="16"/>
              </w:rPr>
              <w:t xml:space="preserve"> </w:t>
            </w:r>
            <w:r w:rsidRPr="00E10779">
              <w:rPr>
                <w:rFonts w:ascii="Calibri" w:hAnsi="Calibri" w:cs="Calibri"/>
                <w:sz w:val="16"/>
                <w:szCs w:val="16"/>
              </w:rPr>
              <w:t>толщиной</w:t>
            </w:r>
            <w:r w:rsidRPr="00E10779">
              <w:rPr>
                <w:rFonts w:ascii="Arial AM" w:hAnsi="Arial AM" w:cs="Arial"/>
                <w:sz w:val="16"/>
                <w:szCs w:val="16"/>
              </w:rPr>
              <w:t xml:space="preserve"> 5 </w:t>
            </w:r>
            <w:r w:rsidRPr="00E10779">
              <w:rPr>
                <w:rFonts w:ascii="Calibri" w:hAnsi="Calibri" w:cs="Calibri"/>
                <w:sz w:val="16"/>
                <w:szCs w:val="16"/>
              </w:rPr>
              <w:t>см</w:t>
            </w:r>
            <w:r w:rsidRPr="00E10779">
              <w:rPr>
                <w:rFonts w:ascii="Arial AM" w:hAnsi="Arial AM" w:cs="Arial"/>
                <w:sz w:val="16"/>
                <w:szCs w:val="16"/>
              </w:rPr>
              <w:t xml:space="preserve"> </w:t>
            </w:r>
            <w:r w:rsidRPr="00E10779">
              <w:rPr>
                <w:rFonts w:ascii="Calibri" w:hAnsi="Calibri" w:cs="Calibri"/>
                <w:sz w:val="16"/>
                <w:szCs w:val="16"/>
              </w:rPr>
              <w:t>из</w:t>
            </w:r>
            <w:r w:rsidRPr="00E10779">
              <w:rPr>
                <w:rFonts w:ascii="Arial AM" w:hAnsi="Arial AM" w:cs="Arial"/>
                <w:sz w:val="16"/>
                <w:szCs w:val="16"/>
              </w:rPr>
              <w:t xml:space="preserve"> </w:t>
            </w:r>
            <w:r w:rsidRPr="00E10779">
              <w:rPr>
                <w:rFonts w:ascii="Calibri" w:hAnsi="Calibri" w:cs="Calibri"/>
                <w:sz w:val="16"/>
                <w:szCs w:val="16"/>
              </w:rPr>
              <w:t>красного</w:t>
            </w:r>
            <w:r w:rsidRPr="00E10779">
              <w:rPr>
                <w:rFonts w:ascii="Arial AM" w:hAnsi="Arial AM" w:cs="Arial"/>
                <w:sz w:val="16"/>
                <w:szCs w:val="16"/>
              </w:rPr>
              <w:t xml:space="preserve"> </w:t>
            </w:r>
            <w:r w:rsidRPr="00E10779">
              <w:rPr>
                <w:rFonts w:ascii="Calibri" w:hAnsi="Calibri" w:cs="Calibri"/>
                <w:sz w:val="16"/>
                <w:szCs w:val="16"/>
              </w:rPr>
              <w:t>асфальта</w:t>
            </w:r>
            <w:r w:rsidRPr="00E10779">
              <w:rPr>
                <w:rFonts w:ascii="Arial AM" w:hAnsi="Arial AM" w:cs="Arial"/>
                <w:sz w:val="16"/>
                <w:szCs w:val="16"/>
              </w:rPr>
              <w:t xml:space="preserve"> / </w:t>
            </w:r>
            <w:r w:rsidRPr="00E10779">
              <w:rPr>
                <w:rFonts w:ascii="Calibri" w:hAnsi="Calibri" w:cs="Calibri"/>
                <w:sz w:val="16"/>
                <w:szCs w:val="16"/>
              </w:rPr>
              <w:t>велосипедной</w:t>
            </w:r>
            <w:r w:rsidRPr="00E10779">
              <w:rPr>
                <w:rFonts w:ascii="Arial AM" w:hAnsi="Arial AM" w:cs="Arial"/>
                <w:sz w:val="16"/>
                <w:szCs w:val="16"/>
              </w:rPr>
              <w:t xml:space="preserve"> </w:t>
            </w:r>
            <w:r w:rsidRPr="00E10779">
              <w:rPr>
                <w:rFonts w:ascii="Calibri" w:hAnsi="Calibri" w:cs="Calibri"/>
                <w:sz w:val="16"/>
                <w:szCs w:val="16"/>
              </w:rPr>
              <w:t>дорожки</w:t>
            </w:r>
            <w:r w:rsidRPr="00E10779">
              <w:rPr>
                <w:rFonts w:ascii="Arial AM" w:hAnsi="Arial AM" w:cs="Arial"/>
                <w:sz w:val="16"/>
                <w:szCs w:val="16"/>
              </w:rPr>
              <w:t xml:space="preserve"> /</w:t>
            </w:r>
          </w:p>
        </w:tc>
        <w:tc>
          <w:tcPr>
            <w:tcW w:w="720" w:type="dxa"/>
            <w:vMerge w:val="restart"/>
            <w:tcBorders>
              <w:top w:val="nil"/>
              <w:left w:val="single" w:sz="4" w:space="0" w:color="auto"/>
              <w:bottom w:val="single" w:sz="4" w:space="0" w:color="auto"/>
              <w:right w:val="single" w:sz="4" w:space="0" w:color="auto"/>
            </w:tcBorders>
            <w:shd w:val="clear" w:color="auto" w:fill="auto"/>
            <w:noWrap/>
            <w:hideMark/>
          </w:tcPr>
          <w:p w:rsidR="00E10779" w:rsidRDefault="00E10779" w:rsidP="00E10779">
            <w:r w:rsidRPr="005329EC">
              <w:rPr>
                <w:rFonts w:ascii="Calibri" w:hAnsi="Calibri" w:cs="Calibri"/>
                <w:sz w:val="16"/>
                <w:szCs w:val="16"/>
              </w:rPr>
              <w:t>м</w:t>
            </w:r>
            <w:r w:rsidRPr="005329EC">
              <w:rPr>
                <w:rFonts w:ascii="Arial AM" w:hAnsi="Arial AM" w:cs="Arial"/>
                <w:sz w:val="16"/>
                <w:szCs w:val="16"/>
                <w:vertAlign w:val="superscript"/>
              </w:rPr>
              <w:t>2</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1296</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jc w:val="center"/>
              <w:rPr>
                <w:rFonts w:ascii="Arial AM" w:hAnsi="Arial AM" w:cs="Arial"/>
                <w:sz w:val="16"/>
                <w:szCs w:val="16"/>
              </w:rPr>
            </w:pPr>
            <w:r w:rsidRPr="005726EF">
              <w:rPr>
                <w:rFonts w:ascii="Arial AM" w:hAnsi="Arial AM" w:cs="Arial"/>
                <w:sz w:val="16"/>
                <w:szCs w:val="16"/>
              </w:rPr>
              <w:t> </w:t>
            </w: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5726EF"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5726EF" w:rsidRPr="005726EF" w:rsidRDefault="005726EF" w:rsidP="00D32881">
            <w:pPr>
              <w:rPr>
                <w:rFonts w:ascii="Arial AM" w:hAnsi="Arial AM" w:cs="Arial"/>
                <w:sz w:val="16"/>
                <w:szCs w:val="16"/>
              </w:rPr>
            </w:pPr>
          </w:p>
        </w:tc>
      </w:tr>
      <w:tr w:rsidR="00E10779"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5</w:t>
            </w:r>
          </w:p>
        </w:tc>
        <w:tc>
          <w:tcPr>
            <w:tcW w:w="3687" w:type="dxa"/>
            <w:vMerge w:val="restart"/>
            <w:tcBorders>
              <w:top w:val="nil"/>
              <w:left w:val="single" w:sz="4" w:space="0" w:color="auto"/>
              <w:bottom w:val="single" w:sz="4" w:space="0" w:color="auto"/>
              <w:right w:val="single" w:sz="4" w:space="0" w:color="auto"/>
            </w:tcBorders>
            <w:shd w:val="clear" w:color="000000" w:fill="FFFFFF"/>
            <w:vAlign w:val="center"/>
            <w:hideMark/>
          </w:tcPr>
          <w:p w:rsidR="00E10779" w:rsidRPr="005726EF" w:rsidRDefault="00E10779" w:rsidP="00E10779">
            <w:pPr>
              <w:rPr>
                <w:rFonts w:ascii="Arial AM" w:hAnsi="Arial AM" w:cs="Arial"/>
                <w:sz w:val="16"/>
                <w:szCs w:val="16"/>
              </w:rPr>
            </w:pPr>
            <w:r w:rsidRPr="00E10779">
              <w:rPr>
                <w:rFonts w:ascii="Arial" w:hAnsi="Arial" w:cs="Arial"/>
                <w:sz w:val="16"/>
                <w:szCs w:val="16"/>
              </w:rPr>
              <w:t>Выполнение гравийного слоя толщиной 10 см.</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Pr>
                <w:rFonts w:ascii="Calibri" w:hAnsi="Calibri" w:cs="Calibri"/>
                <w:sz w:val="16"/>
                <w:szCs w:val="16"/>
              </w:rPr>
              <w:t>м</w:t>
            </w:r>
            <w:r w:rsidRPr="005726EF">
              <w:rPr>
                <w:rFonts w:ascii="Arial AM" w:hAnsi="Arial AM" w:cs="Arial"/>
                <w:sz w:val="16"/>
                <w:szCs w:val="16"/>
                <w:vertAlign w:val="superscript"/>
              </w:rPr>
              <w:t>2</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2200</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jc w:val="center"/>
              <w:rPr>
                <w:rFonts w:ascii="Arial AM" w:hAnsi="Arial AM" w:cs="Arial"/>
                <w:sz w:val="16"/>
                <w:szCs w:val="16"/>
              </w:rPr>
            </w:pPr>
            <w:r w:rsidRPr="005726EF">
              <w:rPr>
                <w:rFonts w:ascii="Arial AM" w:hAnsi="Arial AM" w:cs="Arial"/>
                <w:sz w:val="16"/>
                <w:szCs w:val="16"/>
              </w:rPr>
              <w:t> </w:t>
            </w:r>
          </w:p>
        </w:tc>
      </w:tr>
      <w:tr w:rsidR="00E10779"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6</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E10779" w:rsidRPr="005726EF" w:rsidRDefault="00E10779" w:rsidP="00E10779">
            <w:pPr>
              <w:rPr>
                <w:rFonts w:ascii="Arial AM" w:hAnsi="Arial AM" w:cs="Arial"/>
                <w:sz w:val="16"/>
                <w:szCs w:val="16"/>
              </w:rPr>
            </w:pPr>
            <w:r w:rsidRPr="00E10779">
              <w:rPr>
                <w:rFonts w:ascii="Calibri" w:hAnsi="Calibri" w:cs="Calibri"/>
                <w:sz w:val="16"/>
                <w:szCs w:val="16"/>
              </w:rPr>
              <w:t>Подготовка</w:t>
            </w:r>
            <w:r w:rsidRPr="00E10779">
              <w:rPr>
                <w:rFonts w:ascii="Arial AM" w:hAnsi="Arial AM" w:cs="Arial"/>
                <w:sz w:val="16"/>
                <w:szCs w:val="16"/>
              </w:rPr>
              <w:t xml:space="preserve"> </w:t>
            </w:r>
            <w:r w:rsidRPr="00E10779">
              <w:rPr>
                <w:rFonts w:ascii="Calibri" w:hAnsi="Calibri" w:cs="Calibri"/>
                <w:sz w:val="16"/>
                <w:szCs w:val="16"/>
              </w:rPr>
              <w:t>асфальтового</w:t>
            </w:r>
            <w:r w:rsidRPr="00E10779">
              <w:rPr>
                <w:rFonts w:ascii="Arial AM" w:hAnsi="Arial AM" w:cs="Arial"/>
                <w:sz w:val="16"/>
                <w:szCs w:val="16"/>
              </w:rPr>
              <w:t xml:space="preserve"> </w:t>
            </w:r>
            <w:r w:rsidRPr="00E10779">
              <w:rPr>
                <w:rFonts w:ascii="Calibri" w:hAnsi="Calibri" w:cs="Calibri"/>
                <w:sz w:val="16"/>
                <w:szCs w:val="16"/>
              </w:rPr>
              <w:t>покрытия</w:t>
            </w:r>
            <w:r w:rsidRPr="00E10779">
              <w:rPr>
                <w:rFonts w:ascii="Arial AM" w:hAnsi="Arial AM" w:cs="Arial"/>
                <w:sz w:val="16"/>
                <w:szCs w:val="16"/>
              </w:rPr>
              <w:t xml:space="preserve"> </w:t>
            </w:r>
            <w:r w:rsidRPr="00E10779">
              <w:rPr>
                <w:rFonts w:ascii="Calibri" w:hAnsi="Calibri" w:cs="Calibri"/>
                <w:sz w:val="16"/>
                <w:szCs w:val="16"/>
              </w:rPr>
              <w:t>толщиной</w:t>
            </w:r>
            <w:r w:rsidRPr="00E10779">
              <w:rPr>
                <w:rFonts w:ascii="Arial AM" w:hAnsi="Arial AM" w:cs="Arial"/>
                <w:sz w:val="16"/>
                <w:szCs w:val="16"/>
              </w:rPr>
              <w:t xml:space="preserve"> 5 </w:t>
            </w:r>
            <w:r w:rsidRPr="00E10779">
              <w:rPr>
                <w:rFonts w:ascii="Calibri" w:hAnsi="Calibri" w:cs="Calibri"/>
                <w:sz w:val="16"/>
                <w:szCs w:val="16"/>
              </w:rPr>
              <w:t>см</w:t>
            </w:r>
            <w:r w:rsidRPr="00E10779">
              <w:rPr>
                <w:rFonts w:ascii="Arial AM" w:hAnsi="Arial AM" w:cs="Arial"/>
                <w:sz w:val="16"/>
                <w:szCs w:val="16"/>
              </w:rPr>
              <w:t xml:space="preserve"> </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Pr>
                <w:rFonts w:ascii="Arial AM" w:hAnsi="Arial AM" w:cs="Arial"/>
                <w:sz w:val="16"/>
                <w:szCs w:val="16"/>
              </w:rPr>
              <w:t>м</w:t>
            </w:r>
            <w:r w:rsidRPr="005726EF">
              <w:rPr>
                <w:rFonts w:ascii="Arial AM" w:hAnsi="Arial AM" w:cs="Arial"/>
                <w:sz w:val="16"/>
                <w:szCs w:val="16"/>
                <w:vertAlign w:val="superscript"/>
              </w:rPr>
              <w:t>2</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2200</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jc w:val="center"/>
              <w:rPr>
                <w:rFonts w:ascii="Arial AM" w:hAnsi="Arial AM" w:cs="Arial"/>
                <w:sz w:val="16"/>
                <w:szCs w:val="16"/>
              </w:rPr>
            </w:pPr>
            <w:r w:rsidRPr="005726EF">
              <w:rPr>
                <w:rFonts w:ascii="Arial AM" w:hAnsi="Arial AM" w:cs="Arial"/>
                <w:sz w:val="16"/>
                <w:szCs w:val="16"/>
              </w:rPr>
              <w:t> </w:t>
            </w:r>
          </w:p>
        </w:tc>
      </w:tr>
      <w:tr w:rsidR="00E10779"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7</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E10779" w:rsidRPr="005726EF" w:rsidRDefault="00E10779" w:rsidP="00E10779">
            <w:pPr>
              <w:rPr>
                <w:rFonts w:ascii="Arial AM" w:hAnsi="Arial AM" w:cs="Arial"/>
                <w:sz w:val="16"/>
                <w:szCs w:val="16"/>
              </w:rPr>
            </w:pPr>
            <w:r w:rsidRPr="00E10779">
              <w:rPr>
                <w:rFonts w:ascii="Calibri" w:hAnsi="Calibri" w:cs="Calibri"/>
                <w:sz w:val="16"/>
                <w:szCs w:val="16"/>
              </w:rPr>
              <w:t>Обжиг</w:t>
            </w:r>
            <w:r w:rsidRPr="00E10779">
              <w:rPr>
                <w:rFonts w:ascii="Arial AM" w:hAnsi="Arial AM" w:cs="Arial"/>
                <w:sz w:val="16"/>
                <w:szCs w:val="16"/>
              </w:rPr>
              <w:t xml:space="preserve"> </w:t>
            </w:r>
            <w:r w:rsidRPr="00E10779">
              <w:rPr>
                <w:rFonts w:ascii="Calibri" w:hAnsi="Calibri" w:cs="Calibri"/>
                <w:sz w:val="16"/>
                <w:szCs w:val="16"/>
              </w:rPr>
              <w:t>кварцевого</w:t>
            </w:r>
            <w:r w:rsidRPr="00E10779">
              <w:rPr>
                <w:rFonts w:ascii="Arial AM" w:hAnsi="Arial AM" w:cs="Arial"/>
                <w:sz w:val="16"/>
                <w:szCs w:val="16"/>
              </w:rPr>
              <w:t xml:space="preserve"> </w:t>
            </w:r>
            <w:r w:rsidRPr="00E10779">
              <w:rPr>
                <w:rFonts w:ascii="Calibri" w:hAnsi="Calibri" w:cs="Calibri"/>
                <w:sz w:val="16"/>
                <w:szCs w:val="16"/>
              </w:rPr>
              <w:t>песка</w:t>
            </w:r>
            <w:r w:rsidRPr="00E10779">
              <w:rPr>
                <w:rFonts w:ascii="Arial AM" w:hAnsi="Arial AM" w:cs="Arial"/>
                <w:sz w:val="16"/>
                <w:szCs w:val="16"/>
              </w:rPr>
              <w:t xml:space="preserve"> </w:t>
            </w:r>
            <w:r w:rsidRPr="00E10779">
              <w:rPr>
                <w:rFonts w:ascii="Calibri" w:hAnsi="Calibri" w:cs="Calibri"/>
                <w:sz w:val="16"/>
                <w:szCs w:val="16"/>
              </w:rPr>
              <w:t>до</w:t>
            </w:r>
            <w:r w:rsidRPr="00E10779">
              <w:rPr>
                <w:rFonts w:ascii="Arial AM" w:hAnsi="Arial AM" w:cs="Arial"/>
                <w:sz w:val="16"/>
                <w:szCs w:val="16"/>
              </w:rPr>
              <w:t xml:space="preserve"> </w:t>
            </w:r>
            <w:r w:rsidRPr="00E10779">
              <w:rPr>
                <w:rFonts w:ascii="Calibri" w:hAnsi="Calibri" w:cs="Calibri"/>
                <w:sz w:val="16"/>
                <w:szCs w:val="16"/>
              </w:rPr>
              <w:t>толщины</w:t>
            </w:r>
            <w:r w:rsidRPr="00E10779">
              <w:rPr>
                <w:rFonts w:ascii="Arial AM" w:hAnsi="Arial AM" w:cs="Arial"/>
                <w:sz w:val="16"/>
                <w:szCs w:val="16"/>
              </w:rPr>
              <w:t xml:space="preserve"> 20 </w:t>
            </w:r>
            <w:r w:rsidRPr="00E10779">
              <w:rPr>
                <w:rFonts w:ascii="Calibri" w:hAnsi="Calibri" w:cs="Calibri"/>
                <w:sz w:val="16"/>
                <w:szCs w:val="16"/>
              </w:rPr>
              <w:t>см</w:t>
            </w:r>
            <w:r w:rsidRPr="00E10779">
              <w:rPr>
                <w:rFonts w:ascii="Arial AM" w:hAnsi="Arial AM" w:cs="Arial"/>
                <w:sz w:val="16"/>
                <w:szCs w:val="16"/>
              </w:rPr>
              <w:t xml:space="preserve"> </w:t>
            </w:r>
            <w:r w:rsidRPr="00E10779">
              <w:rPr>
                <w:rFonts w:ascii="Calibri" w:hAnsi="Calibri" w:cs="Calibri"/>
                <w:sz w:val="16"/>
                <w:szCs w:val="16"/>
              </w:rPr>
              <w:t>на</w:t>
            </w:r>
            <w:r w:rsidRPr="00E10779">
              <w:rPr>
                <w:rFonts w:ascii="Arial AM" w:hAnsi="Arial AM" w:cs="Arial"/>
                <w:sz w:val="16"/>
                <w:szCs w:val="16"/>
              </w:rPr>
              <w:t xml:space="preserve"> </w:t>
            </w:r>
            <w:r w:rsidRPr="00E10779">
              <w:rPr>
                <w:rFonts w:ascii="Calibri" w:hAnsi="Calibri" w:cs="Calibri"/>
                <w:sz w:val="16"/>
                <w:szCs w:val="16"/>
              </w:rPr>
              <w:t>стадионе</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Pr>
                <w:rFonts w:ascii="Calibri" w:hAnsi="Calibri" w:cs="Calibri"/>
                <w:sz w:val="16"/>
                <w:szCs w:val="16"/>
              </w:rPr>
              <w:t>м</w:t>
            </w:r>
            <w:r w:rsidRPr="005726EF">
              <w:rPr>
                <w:rFonts w:ascii="Arial AM" w:hAnsi="Arial AM" w:cs="Arial"/>
                <w:sz w:val="16"/>
                <w:szCs w:val="16"/>
                <w:vertAlign w:val="superscript"/>
              </w:rPr>
              <w:t>3</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41.4</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jc w:val="center"/>
              <w:rPr>
                <w:rFonts w:ascii="Arial AM" w:hAnsi="Arial AM" w:cs="Arial"/>
                <w:sz w:val="16"/>
                <w:szCs w:val="16"/>
              </w:rPr>
            </w:pPr>
            <w:r w:rsidRPr="005726EF">
              <w:rPr>
                <w:rFonts w:ascii="Arial AM" w:hAnsi="Arial AM" w:cs="Arial"/>
                <w:sz w:val="16"/>
                <w:szCs w:val="16"/>
              </w:rPr>
              <w:t> </w:t>
            </w:r>
          </w:p>
        </w:tc>
      </w:tr>
      <w:tr w:rsidR="00E10779"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8</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E10779" w:rsidRPr="00E10779" w:rsidRDefault="00E10779" w:rsidP="00E10779">
            <w:pPr>
              <w:rPr>
                <w:rFonts w:ascii="Arial AM" w:hAnsi="Arial AM" w:cs="Arial"/>
                <w:sz w:val="16"/>
                <w:szCs w:val="16"/>
              </w:rPr>
            </w:pPr>
            <w:r w:rsidRPr="00E10779">
              <w:rPr>
                <w:rFonts w:ascii="Calibri" w:hAnsi="Calibri" w:cs="Calibri"/>
                <w:sz w:val="16"/>
                <w:szCs w:val="16"/>
              </w:rPr>
              <w:t>Обжиг</w:t>
            </w:r>
            <w:r w:rsidRPr="00E10779">
              <w:rPr>
                <w:rFonts w:ascii="Arial AM" w:hAnsi="Arial AM" w:cs="Arial"/>
                <w:sz w:val="16"/>
                <w:szCs w:val="16"/>
              </w:rPr>
              <w:t xml:space="preserve"> </w:t>
            </w:r>
            <w:r w:rsidRPr="00E10779">
              <w:rPr>
                <w:rFonts w:ascii="Calibri" w:hAnsi="Calibri" w:cs="Calibri"/>
                <w:sz w:val="16"/>
                <w:szCs w:val="16"/>
              </w:rPr>
              <w:t>кварцевого</w:t>
            </w:r>
            <w:r w:rsidRPr="00E10779">
              <w:rPr>
                <w:rFonts w:ascii="Arial AM" w:hAnsi="Arial AM" w:cs="Arial"/>
                <w:sz w:val="16"/>
                <w:szCs w:val="16"/>
              </w:rPr>
              <w:t xml:space="preserve"> </w:t>
            </w:r>
            <w:r w:rsidRPr="00E10779">
              <w:rPr>
                <w:rFonts w:ascii="Calibri" w:hAnsi="Calibri" w:cs="Calibri"/>
                <w:sz w:val="16"/>
                <w:szCs w:val="16"/>
              </w:rPr>
              <w:t>песка</w:t>
            </w:r>
            <w:r w:rsidRPr="00E10779">
              <w:rPr>
                <w:rFonts w:ascii="Arial AM" w:hAnsi="Arial AM" w:cs="Arial"/>
                <w:sz w:val="16"/>
                <w:szCs w:val="16"/>
              </w:rPr>
              <w:t xml:space="preserve"> </w:t>
            </w:r>
            <w:r w:rsidRPr="00E10779">
              <w:rPr>
                <w:rFonts w:ascii="Calibri" w:hAnsi="Calibri" w:cs="Calibri"/>
                <w:sz w:val="16"/>
                <w:szCs w:val="16"/>
              </w:rPr>
              <w:t>до</w:t>
            </w:r>
            <w:r w:rsidRPr="00E10779">
              <w:rPr>
                <w:rFonts w:ascii="Arial AM" w:hAnsi="Arial AM" w:cs="Arial"/>
                <w:sz w:val="16"/>
                <w:szCs w:val="16"/>
              </w:rPr>
              <w:t xml:space="preserve"> </w:t>
            </w:r>
            <w:r w:rsidRPr="00E10779">
              <w:rPr>
                <w:rFonts w:ascii="Calibri" w:hAnsi="Calibri" w:cs="Calibri"/>
                <w:sz w:val="16"/>
                <w:szCs w:val="16"/>
              </w:rPr>
              <w:t>толщины</w:t>
            </w:r>
            <w:r w:rsidRPr="00E10779">
              <w:rPr>
                <w:rFonts w:ascii="Arial AM" w:hAnsi="Arial AM" w:cs="Arial"/>
                <w:sz w:val="16"/>
                <w:szCs w:val="16"/>
              </w:rPr>
              <w:t xml:space="preserve"> 20 </w:t>
            </w:r>
            <w:r w:rsidRPr="00E10779">
              <w:rPr>
                <w:rFonts w:ascii="Calibri" w:hAnsi="Calibri" w:cs="Calibri"/>
                <w:sz w:val="16"/>
                <w:szCs w:val="16"/>
              </w:rPr>
              <w:t>см</w:t>
            </w:r>
            <w:r w:rsidRPr="00E10779">
              <w:rPr>
                <w:rFonts w:ascii="Arial AM" w:hAnsi="Arial AM" w:cs="Arial"/>
                <w:sz w:val="16"/>
                <w:szCs w:val="16"/>
              </w:rPr>
              <w:t xml:space="preserve"> </w:t>
            </w:r>
            <w:r w:rsidRPr="00E10779">
              <w:rPr>
                <w:rFonts w:ascii="Calibri" w:hAnsi="Calibri" w:cs="Calibri"/>
                <w:sz w:val="16"/>
                <w:szCs w:val="16"/>
              </w:rPr>
              <w:t>на</w:t>
            </w:r>
            <w:r w:rsidRPr="00E10779">
              <w:rPr>
                <w:rFonts w:ascii="Arial AM" w:hAnsi="Arial AM" w:cs="Arial"/>
                <w:sz w:val="16"/>
                <w:szCs w:val="16"/>
              </w:rPr>
              <w:t xml:space="preserve"> </w:t>
            </w:r>
            <w:r w:rsidRPr="00E10779">
              <w:rPr>
                <w:rFonts w:ascii="Calibri" w:hAnsi="Calibri" w:cs="Calibri"/>
                <w:sz w:val="16"/>
                <w:szCs w:val="16"/>
              </w:rPr>
              <w:t>игровой плашадке</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Pr>
                <w:rFonts w:ascii="Calibri" w:hAnsi="Calibri" w:cs="Calibri"/>
                <w:sz w:val="16"/>
                <w:szCs w:val="16"/>
              </w:rPr>
              <w:t>м</w:t>
            </w:r>
            <w:r w:rsidRPr="005726EF">
              <w:rPr>
                <w:rFonts w:ascii="Arial AM" w:hAnsi="Arial AM" w:cs="Arial"/>
                <w:sz w:val="16"/>
                <w:szCs w:val="16"/>
                <w:vertAlign w:val="superscript"/>
              </w:rPr>
              <w:t>3</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37.2</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jc w:val="center"/>
              <w:rPr>
                <w:rFonts w:ascii="Arial AM" w:hAnsi="Arial AM" w:cs="Arial"/>
                <w:sz w:val="16"/>
                <w:szCs w:val="16"/>
              </w:rPr>
            </w:pPr>
            <w:r w:rsidRPr="005726EF">
              <w:rPr>
                <w:rFonts w:ascii="Arial AM" w:hAnsi="Arial AM" w:cs="Arial"/>
                <w:sz w:val="16"/>
                <w:szCs w:val="16"/>
              </w:rPr>
              <w:t> </w:t>
            </w:r>
          </w:p>
        </w:tc>
      </w:tr>
      <w:tr w:rsidR="00E10779"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D32881">
        <w:trPr>
          <w:trHeight w:val="184"/>
        </w:trPr>
        <w:tc>
          <w:tcPr>
            <w:tcW w:w="4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9</w:t>
            </w:r>
          </w:p>
        </w:tc>
        <w:tc>
          <w:tcPr>
            <w:tcW w:w="3687" w:type="dxa"/>
            <w:vMerge w:val="restart"/>
            <w:tcBorders>
              <w:top w:val="nil"/>
              <w:left w:val="single" w:sz="4" w:space="0" w:color="auto"/>
              <w:bottom w:val="single" w:sz="4" w:space="0" w:color="auto"/>
              <w:right w:val="single" w:sz="4" w:space="0" w:color="auto"/>
            </w:tcBorders>
            <w:shd w:val="clear" w:color="auto" w:fill="auto"/>
            <w:vAlign w:val="center"/>
            <w:hideMark/>
          </w:tcPr>
          <w:p w:rsidR="00E10779" w:rsidRPr="005726EF" w:rsidRDefault="00E10779" w:rsidP="00E10779">
            <w:pPr>
              <w:rPr>
                <w:rFonts w:ascii="Arial AM" w:hAnsi="Arial AM" w:cs="Arial"/>
                <w:sz w:val="16"/>
                <w:szCs w:val="16"/>
              </w:rPr>
            </w:pPr>
            <w:r w:rsidRPr="00E10779">
              <w:rPr>
                <w:rFonts w:ascii="Calibri" w:hAnsi="Calibri" w:cs="Calibri"/>
                <w:sz w:val="16"/>
                <w:szCs w:val="16"/>
              </w:rPr>
              <w:t>Установка</w:t>
            </w:r>
            <w:r w:rsidRPr="00E10779">
              <w:rPr>
                <w:rFonts w:ascii="Arial AM" w:hAnsi="Arial AM" w:cs="Arial"/>
                <w:sz w:val="16"/>
                <w:szCs w:val="16"/>
              </w:rPr>
              <w:t xml:space="preserve"> </w:t>
            </w:r>
            <w:r w:rsidRPr="00E10779">
              <w:rPr>
                <w:rFonts w:ascii="Calibri" w:hAnsi="Calibri" w:cs="Calibri"/>
                <w:sz w:val="16"/>
                <w:szCs w:val="16"/>
              </w:rPr>
              <w:t>базальтовых</w:t>
            </w:r>
            <w:r w:rsidRPr="00E10779">
              <w:rPr>
                <w:rFonts w:ascii="Arial AM" w:hAnsi="Arial AM" w:cs="Arial"/>
                <w:sz w:val="16"/>
                <w:szCs w:val="16"/>
              </w:rPr>
              <w:t xml:space="preserve"> </w:t>
            </w:r>
            <w:r w:rsidRPr="00E10779">
              <w:rPr>
                <w:rFonts w:ascii="Calibri" w:hAnsi="Calibri" w:cs="Calibri"/>
                <w:sz w:val="16"/>
                <w:szCs w:val="16"/>
              </w:rPr>
              <w:t>бордюров</w:t>
            </w:r>
            <w:r w:rsidRPr="00E10779">
              <w:rPr>
                <w:rFonts w:ascii="Arial AM" w:hAnsi="Arial AM" w:cs="Arial"/>
                <w:sz w:val="16"/>
                <w:szCs w:val="16"/>
              </w:rPr>
              <w:t xml:space="preserve"> 10</w:t>
            </w:r>
            <w:r w:rsidRPr="00E10779">
              <w:rPr>
                <w:rFonts w:ascii="Calibri" w:hAnsi="Calibri" w:cs="Calibri"/>
                <w:sz w:val="16"/>
                <w:szCs w:val="16"/>
              </w:rPr>
              <w:t>х</w:t>
            </w:r>
            <w:r w:rsidRPr="00E10779">
              <w:rPr>
                <w:rFonts w:ascii="Arial AM" w:hAnsi="Arial AM" w:cs="Arial"/>
                <w:sz w:val="16"/>
                <w:szCs w:val="16"/>
              </w:rPr>
              <w:t xml:space="preserve">20 </w:t>
            </w:r>
            <w:r w:rsidRPr="00E10779">
              <w:rPr>
                <w:rFonts w:ascii="Calibri" w:hAnsi="Calibri" w:cs="Calibri"/>
                <w:sz w:val="16"/>
                <w:szCs w:val="16"/>
              </w:rPr>
              <w:t>см</w:t>
            </w:r>
            <w:r w:rsidRPr="00E10779">
              <w:rPr>
                <w:rFonts w:ascii="Arial AM" w:hAnsi="Arial AM" w:cs="Arial"/>
                <w:sz w:val="16"/>
                <w:szCs w:val="16"/>
              </w:rPr>
              <w:t>.</w:t>
            </w:r>
          </w:p>
        </w:tc>
        <w:tc>
          <w:tcPr>
            <w:tcW w:w="7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E10779" w:rsidRDefault="00E10779" w:rsidP="00E10779">
            <w:pPr>
              <w:rPr>
                <w:rFonts w:ascii="Calibri" w:hAnsi="Calibri" w:cs="Calibri"/>
                <w:sz w:val="16"/>
                <w:szCs w:val="16"/>
                <w:lang w:val="en-US"/>
              </w:rPr>
            </w:pPr>
            <w:r>
              <w:rPr>
                <w:rFonts w:ascii="Calibri" w:hAnsi="Calibri" w:cs="Calibri"/>
                <w:sz w:val="16"/>
                <w:szCs w:val="16"/>
              </w:rPr>
              <w:t>к</w:t>
            </w:r>
            <w:r>
              <w:rPr>
                <w:rFonts w:ascii="Calibri" w:hAnsi="Calibri" w:cs="Calibri"/>
                <w:sz w:val="16"/>
                <w:szCs w:val="16"/>
                <w:lang w:val="en-US"/>
              </w:rPr>
              <w:t>дм</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680</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6"/>
                <w:szCs w:val="16"/>
              </w:rPr>
            </w:pPr>
            <w:r w:rsidRPr="005726EF">
              <w:rPr>
                <w:rFonts w:ascii="Arial AM" w:hAnsi="Arial AM" w:cs="Arial"/>
                <w:sz w:val="16"/>
                <w:szCs w:val="16"/>
              </w:rPr>
              <w:t> </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779" w:rsidRPr="005726EF" w:rsidRDefault="00E10779" w:rsidP="00E10779">
            <w:pPr>
              <w:jc w:val="center"/>
              <w:rPr>
                <w:rFonts w:ascii="Arial AM" w:hAnsi="Arial AM" w:cs="Arial"/>
                <w:sz w:val="16"/>
                <w:szCs w:val="16"/>
              </w:rPr>
            </w:pPr>
            <w:r w:rsidRPr="005726EF">
              <w:rPr>
                <w:rFonts w:ascii="Arial AM" w:hAnsi="Arial AM" w:cs="Arial"/>
                <w:sz w:val="16"/>
                <w:szCs w:val="16"/>
              </w:rPr>
              <w:t> </w:t>
            </w:r>
          </w:p>
        </w:tc>
      </w:tr>
      <w:tr w:rsidR="00E10779"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D32881">
        <w:trPr>
          <w:trHeight w:val="230"/>
        </w:trPr>
        <w:tc>
          <w:tcPr>
            <w:tcW w:w="448"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3687"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530"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c>
          <w:tcPr>
            <w:tcW w:w="1144" w:type="dxa"/>
            <w:vMerge/>
            <w:tcBorders>
              <w:top w:val="nil"/>
              <w:left w:val="single" w:sz="4" w:space="0" w:color="auto"/>
              <w:bottom w:val="single" w:sz="4" w:space="0" w:color="auto"/>
              <w:right w:val="single" w:sz="4" w:space="0" w:color="auto"/>
            </w:tcBorders>
            <w:vAlign w:val="center"/>
            <w:hideMark/>
          </w:tcPr>
          <w:p w:rsidR="00E10779" w:rsidRPr="005726EF" w:rsidRDefault="00E10779" w:rsidP="00E10779">
            <w:pPr>
              <w:rPr>
                <w:rFonts w:ascii="Arial AM" w:hAnsi="Arial AM" w:cs="Arial"/>
                <w:sz w:val="16"/>
                <w:szCs w:val="16"/>
              </w:rPr>
            </w:pPr>
          </w:p>
        </w:tc>
      </w:tr>
      <w:tr w:rsidR="00E10779" w:rsidRPr="005726EF" w:rsidTr="00D32881">
        <w:trPr>
          <w:trHeight w:val="390"/>
        </w:trPr>
        <w:tc>
          <w:tcPr>
            <w:tcW w:w="448" w:type="dxa"/>
            <w:tcBorders>
              <w:top w:val="nil"/>
              <w:left w:val="single" w:sz="4" w:space="0" w:color="auto"/>
              <w:bottom w:val="single" w:sz="4" w:space="0" w:color="auto"/>
              <w:right w:val="single" w:sz="4" w:space="0" w:color="auto"/>
            </w:tcBorders>
            <w:shd w:val="clear" w:color="auto" w:fill="auto"/>
            <w:noWrap/>
            <w:vAlign w:val="bottom"/>
            <w:hideMark/>
          </w:tcPr>
          <w:p w:rsidR="00E10779" w:rsidRPr="005726EF" w:rsidRDefault="00E10779" w:rsidP="00E10779">
            <w:pPr>
              <w:rPr>
                <w:rFonts w:ascii="Arial AM" w:hAnsi="Arial AM" w:cs="Arial"/>
                <w:sz w:val="20"/>
                <w:szCs w:val="20"/>
              </w:rPr>
            </w:pPr>
            <w:r w:rsidRPr="005726EF">
              <w:rPr>
                <w:rFonts w:ascii="Arial AM" w:hAnsi="Arial AM" w:cs="Arial"/>
                <w:sz w:val="20"/>
                <w:szCs w:val="20"/>
              </w:rPr>
              <w:t> </w:t>
            </w:r>
          </w:p>
        </w:tc>
        <w:tc>
          <w:tcPr>
            <w:tcW w:w="3687" w:type="dxa"/>
            <w:tcBorders>
              <w:top w:val="nil"/>
              <w:left w:val="nil"/>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b/>
                <w:bCs/>
                <w:i/>
                <w:iCs/>
                <w:sz w:val="20"/>
                <w:szCs w:val="20"/>
              </w:rPr>
            </w:pPr>
            <w:r>
              <w:rPr>
                <w:rFonts w:ascii="Calibri" w:hAnsi="Calibri" w:cs="Calibri"/>
                <w:b/>
                <w:bCs/>
                <w:i/>
                <w:iCs/>
                <w:sz w:val="20"/>
                <w:szCs w:val="20"/>
              </w:rPr>
              <w:t>ИТ</w:t>
            </w:r>
            <w:r>
              <w:rPr>
                <w:rFonts w:ascii="Calibri" w:hAnsi="Calibri" w:cs="Calibri"/>
                <w:b/>
                <w:bCs/>
                <w:i/>
                <w:iCs/>
                <w:sz w:val="20"/>
                <w:szCs w:val="20"/>
                <w:lang w:val="en-US"/>
              </w:rPr>
              <w:t>ОГО</w:t>
            </w:r>
            <w:r w:rsidRPr="005726EF">
              <w:rPr>
                <w:rFonts w:ascii="Arial AM" w:hAnsi="Arial AM" w:cs="Arial"/>
                <w:b/>
                <w:bCs/>
                <w:i/>
                <w:iCs/>
                <w:sz w:val="20"/>
                <w:szCs w:val="20"/>
              </w:rPr>
              <w:t>%</w:t>
            </w:r>
          </w:p>
        </w:tc>
        <w:tc>
          <w:tcPr>
            <w:tcW w:w="720" w:type="dxa"/>
            <w:tcBorders>
              <w:top w:val="nil"/>
              <w:left w:val="nil"/>
              <w:bottom w:val="single" w:sz="4" w:space="0" w:color="auto"/>
              <w:right w:val="single" w:sz="4" w:space="0" w:color="auto"/>
            </w:tcBorders>
            <w:shd w:val="clear" w:color="auto" w:fill="auto"/>
            <w:noWrap/>
            <w:vAlign w:val="bottom"/>
            <w:hideMark/>
          </w:tcPr>
          <w:p w:rsidR="00E10779" w:rsidRPr="005726EF" w:rsidRDefault="00E10779" w:rsidP="00E10779">
            <w:pPr>
              <w:rPr>
                <w:rFonts w:ascii="Arial AM" w:hAnsi="Arial AM" w:cs="Arial"/>
                <w:sz w:val="20"/>
                <w:szCs w:val="20"/>
              </w:rPr>
            </w:pPr>
            <w:r w:rsidRPr="005726EF">
              <w:rPr>
                <w:rFonts w:ascii="Arial AM" w:hAnsi="Arial AM"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E10779" w:rsidRPr="005726EF" w:rsidRDefault="00E10779" w:rsidP="00E10779">
            <w:pPr>
              <w:rPr>
                <w:rFonts w:ascii="Arial AM" w:hAnsi="Arial AM" w:cs="Arial"/>
                <w:sz w:val="20"/>
                <w:szCs w:val="20"/>
              </w:rPr>
            </w:pPr>
            <w:r w:rsidRPr="005726EF">
              <w:rPr>
                <w:rFonts w:ascii="Arial AM" w:hAnsi="Arial AM" w:cs="Arial"/>
                <w:sz w:val="20"/>
                <w:szCs w:val="20"/>
              </w:rPr>
              <w:t> </w:t>
            </w:r>
          </w:p>
        </w:tc>
        <w:tc>
          <w:tcPr>
            <w:tcW w:w="1440" w:type="dxa"/>
            <w:tcBorders>
              <w:top w:val="nil"/>
              <w:left w:val="nil"/>
              <w:bottom w:val="single" w:sz="4" w:space="0" w:color="auto"/>
              <w:right w:val="single" w:sz="4" w:space="0" w:color="auto"/>
            </w:tcBorders>
            <w:shd w:val="clear" w:color="auto" w:fill="auto"/>
            <w:noWrap/>
            <w:vAlign w:val="bottom"/>
            <w:hideMark/>
          </w:tcPr>
          <w:p w:rsidR="00E10779" w:rsidRPr="005726EF" w:rsidRDefault="00E10779" w:rsidP="00E10779">
            <w:pPr>
              <w:rPr>
                <w:rFonts w:ascii="Arial AM" w:hAnsi="Arial AM" w:cs="Arial"/>
                <w:sz w:val="20"/>
                <w:szCs w:val="20"/>
              </w:rPr>
            </w:pPr>
            <w:r w:rsidRPr="005726EF">
              <w:rPr>
                <w:rFonts w:ascii="Arial AM" w:hAnsi="Arial AM" w:cs="Arial"/>
                <w:sz w:val="20"/>
                <w:szCs w:val="20"/>
              </w:rPr>
              <w:t> </w:t>
            </w:r>
          </w:p>
        </w:tc>
        <w:tc>
          <w:tcPr>
            <w:tcW w:w="1530" w:type="dxa"/>
            <w:tcBorders>
              <w:top w:val="nil"/>
              <w:left w:val="nil"/>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8"/>
                <w:szCs w:val="18"/>
              </w:rPr>
            </w:pPr>
            <w:r w:rsidRPr="005726EF">
              <w:rPr>
                <w:rFonts w:ascii="Arial AM" w:hAnsi="Arial AM" w:cs="Arial"/>
                <w:sz w:val="18"/>
                <w:szCs w:val="18"/>
              </w:rPr>
              <w:t> </w:t>
            </w:r>
          </w:p>
        </w:tc>
        <w:tc>
          <w:tcPr>
            <w:tcW w:w="1144" w:type="dxa"/>
            <w:tcBorders>
              <w:top w:val="nil"/>
              <w:left w:val="nil"/>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8"/>
                <w:szCs w:val="18"/>
              </w:rPr>
            </w:pPr>
            <w:r w:rsidRPr="005726EF">
              <w:rPr>
                <w:rFonts w:ascii="Arial AM" w:hAnsi="Arial AM" w:cs="Arial"/>
                <w:sz w:val="18"/>
                <w:szCs w:val="18"/>
              </w:rPr>
              <w:t>100.00</w:t>
            </w:r>
          </w:p>
        </w:tc>
      </w:tr>
      <w:tr w:rsidR="00E10779" w:rsidRPr="005726EF" w:rsidTr="00D32881">
        <w:trPr>
          <w:trHeight w:val="420"/>
        </w:trPr>
        <w:tc>
          <w:tcPr>
            <w:tcW w:w="448" w:type="dxa"/>
            <w:tcBorders>
              <w:top w:val="nil"/>
              <w:left w:val="single" w:sz="4" w:space="0" w:color="auto"/>
              <w:bottom w:val="single" w:sz="4" w:space="0" w:color="auto"/>
              <w:right w:val="single" w:sz="4" w:space="0" w:color="auto"/>
            </w:tcBorders>
            <w:shd w:val="clear" w:color="auto" w:fill="auto"/>
            <w:noWrap/>
            <w:vAlign w:val="bottom"/>
            <w:hideMark/>
          </w:tcPr>
          <w:p w:rsidR="00E10779" w:rsidRPr="005726EF" w:rsidRDefault="00E10779" w:rsidP="00E10779">
            <w:pPr>
              <w:rPr>
                <w:rFonts w:ascii="Arial AM" w:hAnsi="Arial AM" w:cs="Arial"/>
                <w:sz w:val="20"/>
                <w:szCs w:val="20"/>
              </w:rPr>
            </w:pPr>
            <w:r w:rsidRPr="005726EF">
              <w:rPr>
                <w:rFonts w:ascii="Arial AM" w:hAnsi="Arial AM" w:cs="Arial"/>
                <w:sz w:val="20"/>
                <w:szCs w:val="20"/>
              </w:rPr>
              <w:t> </w:t>
            </w:r>
          </w:p>
        </w:tc>
        <w:tc>
          <w:tcPr>
            <w:tcW w:w="3687" w:type="dxa"/>
            <w:tcBorders>
              <w:top w:val="nil"/>
              <w:left w:val="nil"/>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b/>
                <w:bCs/>
                <w:i/>
                <w:iCs/>
                <w:sz w:val="20"/>
                <w:szCs w:val="20"/>
              </w:rPr>
            </w:pPr>
            <w:r w:rsidRPr="00E10779">
              <w:rPr>
                <w:rFonts w:ascii="Calibri" w:hAnsi="Calibri" w:cs="Calibri"/>
                <w:b/>
                <w:bCs/>
                <w:i/>
                <w:iCs/>
                <w:sz w:val="20"/>
                <w:szCs w:val="20"/>
              </w:rPr>
              <w:t>Все</w:t>
            </w:r>
            <w:r w:rsidRPr="00E10779">
              <w:rPr>
                <w:rFonts w:ascii="Arial AM" w:hAnsi="Arial AM" w:cs="Arial"/>
                <w:b/>
                <w:bCs/>
                <w:i/>
                <w:iCs/>
                <w:sz w:val="20"/>
                <w:szCs w:val="20"/>
              </w:rPr>
              <w:t xml:space="preserve"> (</w:t>
            </w:r>
            <w:r w:rsidRPr="00E10779">
              <w:rPr>
                <w:rFonts w:ascii="Calibri" w:hAnsi="Calibri" w:cs="Calibri"/>
                <w:b/>
                <w:bCs/>
                <w:i/>
                <w:iCs/>
                <w:sz w:val="20"/>
                <w:szCs w:val="20"/>
              </w:rPr>
              <w:t>включая</w:t>
            </w:r>
            <w:r w:rsidRPr="00E10779">
              <w:rPr>
                <w:rFonts w:ascii="Arial AM" w:hAnsi="Arial AM" w:cs="Arial"/>
                <w:b/>
                <w:bCs/>
                <w:i/>
                <w:iCs/>
                <w:sz w:val="20"/>
                <w:szCs w:val="20"/>
              </w:rPr>
              <w:t xml:space="preserve"> </w:t>
            </w:r>
            <w:r w:rsidRPr="00E10779">
              <w:rPr>
                <w:rFonts w:ascii="Calibri" w:hAnsi="Calibri" w:cs="Calibri"/>
                <w:b/>
                <w:bCs/>
                <w:i/>
                <w:iCs/>
                <w:sz w:val="20"/>
                <w:szCs w:val="20"/>
              </w:rPr>
              <w:t>прибыль</w:t>
            </w:r>
            <w:r w:rsidRPr="00E10779">
              <w:rPr>
                <w:rFonts w:ascii="Arial AM" w:hAnsi="Arial AM" w:cs="Arial"/>
                <w:b/>
                <w:bCs/>
                <w:i/>
                <w:iCs/>
                <w:sz w:val="20"/>
                <w:szCs w:val="20"/>
              </w:rPr>
              <w:t xml:space="preserve">, </w:t>
            </w:r>
            <w:r w:rsidRPr="00E10779">
              <w:rPr>
                <w:rFonts w:ascii="Calibri" w:hAnsi="Calibri" w:cs="Calibri"/>
                <w:b/>
                <w:bCs/>
                <w:i/>
                <w:iCs/>
                <w:sz w:val="20"/>
                <w:szCs w:val="20"/>
              </w:rPr>
              <w:t>накладные</w:t>
            </w:r>
            <w:r w:rsidRPr="00E10779">
              <w:rPr>
                <w:rFonts w:ascii="Arial AM" w:hAnsi="Arial AM" w:cs="Arial"/>
                <w:b/>
                <w:bCs/>
                <w:i/>
                <w:iCs/>
                <w:sz w:val="20"/>
                <w:szCs w:val="20"/>
              </w:rPr>
              <w:t xml:space="preserve"> </w:t>
            </w:r>
            <w:r w:rsidRPr="00E10779">
              <w:rPr>
                <w:rFonts w:ascii="Calibri" w:hAnsi="Calibri" w:cs="Calibri"/>
                <w:b/>
                <w:bCs/>
                <w:i/>
                <w:iCs/>
                <w:sz w:val="20"/>
                <w:szCs w:val="20"/>
              </w:rPr>
              <w:t>расходы</w:t>
            </w:r>
            <w:r w:rsidRPr="00E10779">
              <w:rPr>
                <w:rFonts w:ascii="Arial AM" w:hAnsi="Arial AM" w:cs="Arial"/>
                <w:b/>
                <w:bCs/>
                <w:i/>
                <w:iCs/>
                <w:sz w:val="20"/>
                <w:szCs w:val="20"/>
              </w:rPr>
              <w:t xml:space="preserve"> </w:t>
            </w:r>
            <w:r w:rsidRPr="00E10779">
              <w:rPr>
                <w:rFonts w:ascii="Arial" w:hAnsi="Arial" w:cs="Arial"/>
                <w:b/>
                <w:bCs/>
                <w:i/>
                <w:iCs/>
                <w:sz w:val="20"/>
                <w:szCs w:val="20"/>
              </w:rPr>
              <w:t>Հ</w:t>
            </w:r>
            <w:r w:rsidRPr="00E10779">
              <w:rPr>
                <w:rFonts w:ascii="Arial AM" w:hAnsi="Arial AM" w:cs="Arial"/>
                <w:b/>
                <w:bCs/>
                <w:i/>
                <w:iCs/>
                <w:sz w:val="20"/>
                <w:szCs w:val="20"/>
              </w:rPr>
              <w:t xml:space="preserve"> </w:t>
            </w:r>
            <w:r w:rsidRPr="00E10779">
              <w:rPr>
                <w:rFonts w:ascii="Calibri" w:hAnsi="Calibri" w:cs="Calibri"/>
                <w:b/>
                <w:bCs/>
                <w:i/>
                <w:iCs/>
                <w:sz w:val="20"/>
                <w:szCs w:val="20"/>
              </w:rPr>
              <w:t>НДС</w:t>
            </w:r>
            <w:r w:rsidRPr="00E10779">
              <w:rPr>
                <w:rFonts w:ascii="Arial AM" w:hAnsi="Arial AM" w:cs="Arial"/>
                <w:b/>
                <w:bCs/>
                <w:i/>
                <w:iCs/>
                <w:sz w:val="20"/>
                <w:szCs w:val="20"/>
              </w:rPr>
              <w:t>)</w:t>
            </w:r>
          </w:p>
        </w:tc>
        <w:tc>
          <w:tcPr>
            <w:tcW w:w="720" w:type="dxa"/>
            <w:tcBorders>
              <w:top w:val="nil"/>
              <w:left w:val="nil"/>
              <w:bottom w:val="single" w:sz="4" w:space="0" w:color="auto"/>
              <w:right w:val="single" w:sz="4" w:space="0" w:color="auto"/>
            </w:tcBorders>
            <w:shd w:val="clear" w:color="auto" w:fill="auto"/>
            <w:noWrap/>
            <w:vAlign w:val="bottom"/>
            <w:hideMark/>
          </w:tcPr>
          <w:p w:rsidR="00E10779" w:rsidRPr="005726EF" w:rsidRDefault="00E10779" w:rsidP="00E10779">
            <w:pPr>
              <w:rPr>
                <w:rFonts w:ascii="Arial AM" w:hAnsi="Arial AM" w:cs="Arial"/>
                <w:sz w:val="20"/>
                <w:szCs w:val="20"/>
              </w:rPr>
            </w:pPr>
            <w:r w:rsidRPr="005726EF">
              <w:rPr>
                <w:rFonts w:ascii="Arial AM" w:hAnsi="Arial AM" w:cs="Arial"/>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E10779" w:rsidRPr="005726EF" w:rsidRDefault="00E10779" w:rsidP="00E10779">
            <w:pPr>
              <w:rPr>
                <w:rFonts w:ascii="Arial AM" w:hAnsi="Arial AM" w:cs="Arial"/>
                <w:sz w:val="20"/>
                <w:szCs w:val="20"/>
              </w:rPr>
            </w:pPr>
            <w:r w:rsidRPr="005726EF">
              <w:rPr>
                <w:rFonts w:ascii="Arial AM" w:hAnsi="Arial AM" w:cs="Arial"/>
                <w:sz w:val="20"/>
                <w:szCs w:val="20"/>
              </w:rPr>
              <w:t> </w:t>
            </w:r>
          </w:p>
        </w:tc>
        <w:tc>
          <w:tcPr>
            <w:tcW w:w="1440" w:type="dxa"/>
            <w:tcBorders>
              <w:top w:val="nil"/>
              <w:left w:val="nil"/>
              <w:bottom w:val="single" w:sz="4" w:space="0" w:color="auto"/>
              <w:right w:val="single" w:sz="4" w:space="0" w:color="auto"/>
            </w:tcBorders>
            <w:shd w:val="clear" w:color="auto" w:fill="auto"/>
            <w:noWrap/>
            <w:vAlign w:val="bottom"/>
            <w:hideMark/>
          </w:tcPr>
          <w:p w:rsidR="00E10779" w:rsidRPr="005726EF" w:rsidRDefault="00E10779" w:rsidP="00E10779">
            <w:pPr>
              <w:rPr>
                <w:rFonts w:ascii="Arial AM" w:hAnsi="Arial AM" w:cs="Arial"/>
                <w:sz w:val="20"/>
                <w:szCs w:val="20"/>
              </w:rPr>
            </w:pPr>
            <w:r w:rsidRPr="005726EF">
              <w:rPr>
                <w:rFonts w:ascii="Arial AM" w:hAnsi="Arial AM" w:cs="Arial"/>
                <w:sz w:val="20"/>
                <w:szCs w:val="20"/>
              </w:rPr>
              <w:t> </w:t>
            </w:r>
          </w:p>
        </w:tc>
        <w:tc>
          <w:tcPr>
            <w:tcW w:w="1530" w:type="dxa"/>
            <w:tcBorders>
              <w:top w:val="nil"/>
              <w:left w:val="nil"/>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8"/>
                <w:szCs w:val="18"/>
              </w:rPr>
            </w:pPr>
            <w:r w:rsidRPr="005726EF">
              <w:rPr>
                <w:rFonts w:ascii="Arial AM" w:hAnsi="Arial AM" w:cs="Arial"/>
                <w:sz w:val="18"/>
                <w:szCs w:val="18"/>
              </w:rPr>
              <w:t>71018.18</w:t>
            </w:r>
          </w:p>
        </w:tc>
        <w:tc>
          <w:tcPr>
            <w:tcW w:w="1144" w:type="dxa"/>
            <w:tcBorders>
              <w:top w:val="nil"/>
              <w:left w:val="nil"/>
              <w:bottom w:val="single" w:sz="4" w:space="0" w:color="auto"/>
              <w:right w:val="single" w:sz="4" w:space="0" w:color="auto"/>
            </w:tcBorders>
            <w:shd w:val="clear" w:color="auto" w:fill="auto"/>
            <w:noWrap/>
            <w:vAlign w:val="center"/>
            <w:hideMark/>
          </w:tcPr>
          <w:p w:rsidR="00E10779" w:rsidRPr="005726EF" w:rsidRDefault="00E10779" w:rsidP="00E10779">
            <w:pPr>
              <w:rPr>
                <w:rFonts w:ascii="Arial AM" w:hAnsi="Arial AM" w:cs="Arial"/>
                <w:sz w:val="18"/>
                <w:szCs w:val="18"/>
              </w:rPr>
            </w:pPr>
            <w:r w:rsidRPr="005726EF">
              <w:rPr>
                <w:rFonts w:ascii="Arial AM" w:hAnsi="Arial AM" w:cs="Arial"/>
                <w:sz w:val="18"/>
                <w:szCs w:val="18"/>
              </w:rPr>
              <w:t> </w:t>
            </w:r>
          </w:p>
        </w:tc>
      </w:tr>
    </w:tbl>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Pr="000A359E" w:rsidRDefault="000A359E" w:rsidP="00BB28C8">
      <w:pPr>
        <w:widowControl w:val="0"/>
        <w:spacing w:after="160" w:line="360" w:lineRule="auto"/>
        <w:ind w:firstLine="567"/>
        <w:jc w:val="center"/>
        <w:rPr>
          <w:rFonts w:ascii="Sylfaen" w:hAnsi="Sylfaen"/>
          <w:b/>
          <w:lang w:val="hy-AM"/>
        </w:rPr>
      </w:pP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t>* Подрядчик выполняет работы по адресу</w:t>
      </w:r>
      <w:r w:rsidRPr="00517562">
        <w:rPr>
          <w:rFonts w:ascii="GHEA Grapalat" w:hAnsi="GHEA Grapalat"/>
        </w:rPr>
        <w:t xml:space="preserve"> _________________________</w:t>
      </w:r>
      <w:r w:rsidRPr="009F3DC7">
        <w:rPr>
          <w:rFonts w:ascii="GHEA Grapalat" w:hAnsi="GHEA Grapalat"/>
        </w:rPr>
        <w:t>.</w:t>
      </w:r>
    </w:p>
    <w:p w:rsidR="00BB28C8" w:rsidRPr="009F3DC7"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BB28C8" w:rsidRDefault="00BB28C8" w:rsidP="00BB28C8">
      <w:pPr>
        <w:widowControl w:val="0"/>
        <w:spacing w:after="160" w:line="360" w:lineRule="auto"/>
        <w:ind w:firstLine="567"/>
        <w:jc w:val="right"/>
        <w:rPr>
          <w:rFonts w:ascii="GHEA Grapalat" w:hAnsi="GHEA Grapalat"/>
          <w:i/>
        </w:rPr>
      </w:pP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rsidR="00BB28C8" w:rsidRDefault="00BB28C8" w:rsidP="00BB28C8">
      <w:pPr>
        <w:widowControl w:val="0"/>
        <w:spacing w:after="160" w:line="360" w:lineRule="auto"/>
        <w:ind w:firstLine="567"/>
        <w:jc w:val="center"/>
        <w:rPr>
          <w:rFonts w:ascii="GHEA Grapalat" w:hAnsi="GHEA Grapalat"/>
        </w:rPr>
      </w:pPr>
      <w:r w:rsidRPr="009F3DC7">
        <w:rPr>
          <w:rFonts w:ascii="GHEA Grapalat" w:hAnsi="GHEA Grapalat"/>
          <w:b/>
        </w:rPr>
        <w:t>ВЫПОЛНЕНИЯ РАБОТ</w:t>
      </w:r>
      <w:r w:rsidRPr="009F3DC7">
        <w:rPr>
          <w:rFonts w:ascii="GHEA Grapalat" w:hAnsi="GHEA Grapalat"/>
        </w:rPr>
        <w:t xml:space="preserve"> </w:t>
      </w:r>
    </w:p>
    <w:p w:rsidR="00C817D4" w:rsidRPr="00C817D4" w:rsidRDefault="00C817D4" w:rsidP="00C817D4">
      <w:pPr>
        <w:widowControl w:val="0"/>
        <w:spacing w:after="160" w:line="360" w:lineRule="auto"/>
        <w:ind w:firstLine="567"/>
        <w:jc w:val="center"/>
        <w:rPr>
          <w:rFonts w:ascii="Sylfaen" w:hAnsi="Sylfaen"/>
          <w:lang w:val="en-US"/>
        </w:rPr>
      </w:pPr>
      <w:r>
        <w:rPr>
          <w:rFonts w:ascii="Sylfaen" w:hAnsi="Sylfaen"/>
          <w:lang w:val="en-US"/>
        </w:rPr>
        <w:t>СТРОИТЕЛЬСТВО СТАДИОНА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3816"/>
        <w:gridCol w:w="2362"/>
        <w:gridCol w:w="1440"/>
      </w:tblGrid>
      <w:tr w:rsidR="00BB28C8" w:rsidRPr="009F3DC7" w:rsidTr="00F433BC">
        <w:trPr>
          <w:cantSplit/>
          <w:jc w:val="center"/>
        </w:trPr>
        <w:tc>
          <w:tcPr>
            <w:tcW w:w="816"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3816"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3802" w:type="dxa"/>
            <w:gridSpan w:val="2"/>
            <w:vAlign w:val="center"/>
          </w:tcPr>
          <w:p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17"/>
              <w:t>**</w:t>
            </w:r>
          </w:p>
        </w:tc>
      </w:tr>
      <w:tr w:rsidR="00BB28C8" w:rsidRPr="009F3DC7" w:rsidTr="00F433BC">
        <w:trPr>
          <w:cantSplit/>
          <w:trHeight w:val="586"/>
          <w:jc w:val="center"/>
        </w:trPr>
        <w:tc>
          <w:tcPr>
            <w:tcW w:w="816" w:type="dxa"/>
            <w:vMerge/>
            <w:vAlign w:val="center"/>
          </w:tcPr>
          <w:p w:rsidR="00BB28C8" w:rsidRPr="00517562" w:rsidRDefault="00BB28C8" w:rsidP="003D2146">
            <w:pPr>
              <w:widowControl w:val="0"/>
              <w:spacing w:after="120"/>
              <w:jc w:val="both"/>
              <w:rPr>
                <w:rFonts w:ascii="GHEA Grapalat" w:hAnsi="GHEA Grapalat"/>
                <w:sz w:val="20"/>
                <w:szCs w:val="20"/>
              </w:rPr>
            </w:pPr>
          </w:p>
        </w:tc>
        <w:tc>
          <w:tcPr>
            <w:tcW w:w="3816" w:type="dxa"/>
            <w:vMerge/>
          </w:tcPr>
          <w:p w:rsidR="00BB28C8" w:rsidRPr="00517562" w:rsidRDefault="00BB28C8" w:rsidP="003D2146">
            <w:pPr>
              <w:widowControl w:val="0"/>
              <w:spacing w:after="120"/>
              <w:rPr>
                <w:rFonts w:ascii="GHEA Grapalat" w:hAnsi="GHEA Grapalat"/>
                <w:sz w:val="20"/>
                <w:szCs w:val="20"/>
              </w:rPr>
            </w:pPr>
          </w:p>
        </w:tc>
        <w:tc>
          <w:tcPr>
            <w:tcW w:w="2362"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440"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F433BC" w:rsidRPr="009F3DC7" w:rsidTr="00F433BC">
        <w:trPr>
          <w:trHeight w:val="586"/>
          <w:jc w:val="center"/>
        </w:trPr>
        <w:tc>
          <w:tcPr>
            <w:tcW w:w="816" w:type="dxa"/>
            <w:vAlign w:val="center"/>
          </w:tcPr>
          <w:p w:rsidR="00F433BC" w:rsidRPr="00517562" w:rsidRDefault="00F433BC" w:rsidP="00F433BC">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3816" w:type="dxa"/>
            <w:vAlign w:val="center"/>
          </w:tcPr>
          <w:p w:rsidR="00F433BC" w:rsidRPr="00F433BC" w:rsidRDefault="00F433BC" w:rsidP="00F433BC">
            <w:pPr>
              <w:rPr>
                <w:rFonts w:ascii="GHEA Grapalat" w:hAnsi="GHEA Grapalat"/>
                <w:sz w:val="20"/>
                <w:szCs w:val="20"/>
                <w:lang w:val="en-US"/>
              </w:rPr>
            </w:pPr>
            <w:r w:rsidRPr="00F433BC">
              <w:rPr>
                <w:rFonts w:ascii="GHEA Grapalat" w:hAnsi="GHEA Grapalat"/>
                <w:sz w:val="20"/>
                <w:szCs w:val="20"/>
                <w:lang w:val="hy-AM"/>
              </w:rPr>
              <w:t>Земляные работы</w:t>
            </w:r>
          </w:p>
        </w:tc>
        <w:tc>
          <w:tcPr>
            <w:tcW w:w="2362" w:type="dxa"/>
            <w:vAlign w:val="center"/>
          </w:tcPr>
          <w:p w:rsidR="00F433BC" w:rsidRPr="00517562" w:rsidRDefault="00F433BC" w:rsidP="00F433BC">
            <w:pPr>
              <w:widowControl w:val="0"/>
              <w:spacing w:after="120"/>
              <w:jc w:val="center"/>
              <w:rPr>
                <w:rFonts w:ascii="GHEA Grapalat" w:hAnsi="GHEA Grapalat"/>
                <w:sz w:val="20"/>
                <w:szCs w:val="20"/>
              </w:rPr>
            </w:pPr>
            <w:r w:rsidRPr="00F433BC">
              <w:rPr>
                <w:rFonts w:ascii="GHEA Grapalat" w:hAnsi="GHEA Grapalat"/>
                <w:sz w:val="20"/>
                <w:szCs w:val="20"/>
              </w:rPr>
              <w:t>Дата вступления договора в силу</w:t>
            </w:r>
          </w:p>
        </w:tc>
        <w:tc>
          <w:tcPr>
            <w:tcW w:w="1440" w:type="dxa"/>
            <w:vAlign w:val="center"/>
          </w:tcPr>
          <w:p w:rsidR="00F433BC" w:rsidRPr="00517562" w:rsidRDefault="00F433BC" w:rsidP="00F433BC">
            <w:pPr>
              <w:widowControl w:val="0"/>
              <w:spacing w:after="120"/>
              <w:rPr>
                <w:rFonts w:ascii="GHEA Grapalat" w:hAnsi="GHEA Grapalat"/>
                <w:sz w:val="20"/>
                <w:szCs w:val="20"/>
              </w:rPr>
            </w:pPr>
            <w:r w:rsidRPr="00F433BC">
              <w:rPr>
                <w:rFonts w:ascii="GHEA Grapalat" w:hAnsi="GHEA Grapalat"/>
                <w:sz w:val="20"/>
                <w:szCs w:val="20"/>
              </w:rPr>
              <w:t>25 декабря 2021 г.</w:t>
            </w:r>
          </w:p>
        </w:tc>
      </w:tr>
      <w:tr w:rsidR="00F433BC" w:rsidRPr="009F3DC7" w:rsidTr="00F433BC">
        <w:trPr>
          <w:trHeight w:val="586"/>
          <w:jc w:val="center"/>
        </w:trPr>
        <w:tc>
          <w:tcPr>
            <w:tcW w:w="816" w:type="dxa"/>
            <w:vAlign w:val="center"/>
          </w:tcPr>
          <w:p w:rsidR="00F433BC" w:rsidRPr="00517562" w:rsidRDefault="00F433BC" w:rsidP="00F433BC">
            <w:pPr>
              <w:widowControl w:val="0"/>
              <w:spacing w:after="120"/>
              <w:jc w:val="center"/>
              <w:rPr>
                <w:rFonts w:ascii="GHEA Grapalat" w:hAnsi="GHEA Grapalat"/>
                <w:sz w:val="20"/>
                <w:szCs w:val="20"/>
              </w:rPr>
            </w:pPr>
            <w:r w:rsidRPr="00517562">
              <w:rPr>
                <w:rFonts w:ascii="GHEA Grapalat" w:hAnsi="GHEA Grapalat"/>
                <w:sz w:val="20"/>
                <w:szCs w:val="20"/>
              </w:rPr>
              <w:t>2</w:t>
            </w:r>
          </w:p>
        </w:tc>
        <w:tc>
          <w:tcPr>
            <w:tcW w:w="3816" w:type="dxa"/>
            <w:vAlign w:val="center"/>
          </w:tcPr>
          <w:p w:rsidR="00F433BC" w:rsidRPr="00A068E9" w:rsidRDefault="00F433BC" w:rsidP="00F433BC">
            <w:pPr>
              <w:rPr>
                <w:rFonts w:ascii="GHEA Grapalat" w:hAnsi="GHEA Grapalat"/>
                <w:sz w:val="20"/>
                <w:szCs w:val="20"/>
                <w:lang w:val="hy-AM"/>
              </w:rPr>
            </w:pPr>
            <w:r w:rsidRPr="00F433BC">
              <w:rPr>
                <w:rFonts w:ascii="GHEA Grapalat" w:hAnsi="GHEA Grapalat"/>
                <w:sz w:val="20"/>
                <w:szCs w:val="20"/>
                <w:lang w:val="hy-AM"/>
              </w:rPr>
              <w:t>Футбольное поле</w:t>
            </w:r>
          </w:p>
        </w:tc>
        <w:tc>
          <w:tcPr>
            <w:tcW w:w="2362" w:type="dxa"/>
            <w:vAlign w:val="center"/>
          </w:tcPr>
          <w:p w:rsidR="00F433BC" w:rsidRPr="00517562" w:rsidRDefault="00F433BC" w:rsidP="00F433BC">
            <w:pPr>
              <w:widowControl w:val="0"/>
              <w:spacing w:after="120"/>
              <w:jc w:val="center"/>
              <w:rPr>
                <w:rFonts w:ascii="GHEA Grapalat" w:hAnsi="GHEA Grapalat"/>
                <w:sz w:val="20"/>
                <w:szCs w:val="20"/>
              </w:rPr>
            </w:pPr>
            <w:r w:rsidRPr="00F433BC">
              <w:rPr>
                <w:rFonts w:ascii="GHEA Grapalat" w:hAnsi="GHEA Grapalat"/>
                <w:sz w:val="20"/>
                <w:szCs w:val="20"/>
              </w:rPr>
              <w:t>Дата вступления договора в силу</w:t>
            </w:r>
          </w:p>
        </w:tc>
        <w:tc>
          <w:tcPr>
            <w:tcW w:w="1440" w:type="dxa"/>
            <w:vAlign w:val="center"/>
          </w:tcPr>
          <w:p w:rsidR="00F433BC" w:rsidRPr="00517562" w:rsidRDefault="00F433BC" w:rsidP="00F433BC">
            <w:pPr>
              <w:widowControl w:val="0"/>
              <w:spacing w:after="120"/>
              <w:rPr>
                <w:rFonts w:ascii="GHEA Grapalat" w:hAnsi="GHEA Grapalat"/>
                <w:sz w:val="20"/>
                <w:szCs w:val="20"/>
              </w:rPr>
            </w:pPr>
            <w:r w:rsidRPr="00F433BC">
              <w:rPr>
                <w:rFonts w:ascii="GHEA Grapalat" w:hAnsi="GHEA Grapalat"/>
                <w:sz w:val="20"/>
                <w:szCs w:val="20"/>
              </w:rPr>
              <w:t>25 декабря 2021 г.</w:t>
            </w:r>
          </w:p>
        </w:tc>
      </w:tr>
      <w:tr w:rsidR="00F433BC" w:rsidRPr="009F3DC7" w:rsidTr="00F433BC">
        <w:trPr>
          <w:trHeight w:val="586"/>
          <w:jc w:val="center"/>
        </w:trPr>
        <w:tc>
          <w:tcPr>
            <w:tcW w:w="816" w:type="dxa"/>
            <w:vAlign w:val="center"/>
          </w:tcPr>
          <w:p w:rsidR="00F433BC" w:rsidRPr="00517562" w:rsidRDefault="00F433BC" w:rsidP="00F433BC">
            <w:pPr>
              <w:widowControl w:val="0"/>
              <w:spacing w:after="120"/>
              <w:jc w:val="center"/>
              <w:rPr>
                <w:rFonts w:ascii="GHEA Grapalat" w:hAnsi="GHEA Grapalat"/>
                <w:sz w:val="20"/>
                <w:szCs w:val="20"/>
              </w:rPr>
            </w:pPr>
            <w:r w:rsidRPr="00517562">
              <w:rPr>
                <w:rFonts w:ascii="GHEA Grapalat" w:hAnsi="GHEA Grapalat"/>
                <w:sz w:val="20"/>
                <w:szCs w:val="20"/>
              </w:rPr>
              <w:t>3</w:t>
            </w:r>
          </w:p>
        </w:tc>
        <w:tc>
          <w:tcPr>
            <w:tcW w:w="3816" w:type="dxa"/>
            <w:vAlign w:val="center"/>
          </w:tcPr>
          <w:p w:rsidR="00F433BC" w:rsidRPr="00A068E9" w:rsidRDefault="00F433BC" w:rsidP="00F433BC">
            <w:pPr>
              <w:rPr>
                <w:rFonts w:ascii="GHEA Grapalat" w:hAnsi="GHEA Grapalat"/>
                <w:sz w:val="20"/>
                <w:szCs w:val="20"/>
                <w:lang w:val="hy-AM"/>
              </w:rPr>
            </w:pPr>
            <w:r>
              <w:rPr>
                <w:rFonts w:ascii="GHEA Grapalat" w:hAnsi="GHEA Grapalat"/>
                <w:sz w:val="20"/>
                <w:szCs w:val="20"/>
                <w:lang w:val="en-US"/>
              </w:rPr>
              <w:t xml:space="preserve">Мини </w:t>
            </w:r>
            <w:r w:rsidRPr="00F433BC">
              <w:rPr>
                <w:rFonts w:ascii="GHEA Grapalat" w:hAnsi="GHEA Grapalat"/>
                <w:sz w:val="20"/>
                <w:szCs w:val="20"/>
                <w:lang w:val="hy-AM"/>
              </w:rPr>
              <w:t>Футбольное поле</w:t>
            </w:r>
          </w:p>
        </w:tc>
        <w:tc>
          <w:tcPr>
            <w:tcW w:w="2362" w:type="dxa"/>
            <w:vAlign w:val="center"/>
          </w:tcPr>
          <w:p w:rsidR="00F433BC" w:rsidRPr="00517562" w:rsidRDefault="00F433BC" w:rsidP="00F433BC">
            <w:pPr>
              <w:widowControl w:val="0"/>
              <w:spacing w:after="120"/>
              <w:jc w:val="center"/>
              <w:rPr>
                <w:rFonts w:ascii="GHEA Grapalat" w:hAnsi="GHEA Grapalat"/>
                <w:sz w:val="20"/>
                <w:szCs w:val="20"/>
              </w:rPr>
            </w:pPr>
            <w:r w:rsidRPr="00F433BC">
              <w:rPr>
                <w:rFonts w:ascii="GHEA Grapalat" w:hAnsi="GHEA Grapalat"/>
                <w:sz w:val="20"/>
                <w:szCs w:val="20"/>
              </w:rPr>
              <w:t>Дата вступления договора в силу</w:t>
            </w:r>
          </w:p>
        </w:tc>
        <w:tc>
          <w:tcPr>
            <w:tcW w:w="1440" w:type="dxa"/>
            <w:vAlign w:val="center"/>
          </w:tcPr>
          <w:p w:rsidR="00F433BC" w:rsidRPr="00517562" w:rsidRDefault="00F433BC" w:rsidP="00F433BC">
            <w:pPr>
              <w:widowControl w:val="0"/>
              <w:spacing w:after="120"/>
              <w:rPr>
                <w:rFonts w:ascii="GHEA Grapalat" w:hAnsi="GHEA Grapalat"/>
                <w:sz w:val="20"/>
                <w:szCs w:val="20"/>
              </w:rPr>
            </w:pPr>
            <w:r w:rsidRPr="00F433BC">
              <w:rPr>
                <w:rFonts w:ascii="GHEA Grapalat" w:hAnsi="GHEA Grapalat"/>
                <w:sz w:val="20"/>
                <w:szCs w:val="20"/>
              </w:rPr>
              <w:t>25 декабря 2021 г.</w:t>
            </w:r>
          </w:p>
        </w:tc>
      </w:tr>
      <w:tr w:rsidR="00F433BC" w:rsidRPr="009F3DC7" w:rsidTr="00F433BC">
        <w:trPr>
          <w:trHeight w:val="586"/>
          <w:jc w:val="center"/>
        </w:trPr>
        <w:tc>
          <w:tcPr>
            <w:tcW w:w="816" w:type="dxa"/>
            <w:vAlign w:val="center"/>
          </w:tcPr>
          <w:p w:rsidR="00F433BC" w:rsidRPr="00517562" w:rsidRDefault="00F433BC" w:rsidP="00F433BC">
            <w:pPr>
              <w:widowControl w:val="0"/>
              <w:spacing w:after="120"/>
              <w:jc w:val="center"/>
              <w:rPr>
                <w:rFonts w:ascii="GHEA Grapalat" w:hAnsi="GHEA Grapalat"/>
                <w:sz w:val="20"/>
                <w:szCs w:val="20"/>
              </w:rPr>
            </w:pPr>
            <w:r w:rsidRPr="00517562">
              <w:rPr>
                <w:rFonts w:ascii="GHEA Grapalat" w:hAnsi="GHEA Grapalat"/>
                <w:sz w:val="20"/>
                <w:szCs w:val="20"/>
              </w:rPr>
              <w:t>4</w:t>
            </w:r>
          </w:p>
        </w:tc>
        <w:tc>
          <w:tcPr>
            <w:tcW w:w="3816" w:type="dxa"/>
            <w:vAlign w:val="center"/>
          </w:tcPr>
          <w:p w:rsidR="00F433BC" w:rsidRPr="003A2A4E" w:rsidRDefault="00F433BC" w:rsidP="00F433BC">
            <w:pPr>
              <w:rPr>
                <w:rFonts w:ascii="GHEA Grapalat" w:hAnsi="GHEA Grapalat"/>
                <w:sz w:val="20"/>
                <w:szCs w:val="20"/>
                <w:lang w:val="hy-AM"/>
              </w:rPr>
            </w:pPr>
            <w:r w:rsidRPr="00F433BC">
              <w:rPr>
                <w:rFonts w:ascii="GHEA Grapalat" w:hAnsi="GHEA Grapalat"/>
                <w:sz w:val="20"/>
                <w:szCs w:val="20"/>
                <w:lang w:val="hy-AM"/>
              </w:rPr>
              <w:t>Барьер для детской площадки</w:t>
            </w:r>
          </w:p>
        </w:tc>
        <w:tc>
          <w:tcPr>
            <w:tcW w:w="2362" w:type="dxa"/>
            <w:vAlign w:val="center"/>
          </w:tcPr>
          <w:p w:rsidR="00F433BC" w:rsidRPr="00517562" w:rsidRDefault="00F433BC" w:rsidP="00F433BC">
            <w:pPr>
              <w:widowControl w:val="0"/>
              <w:spacing w:after="120"/>
              <w:jc w:val="center"/>
              <w:rPr>
                <w:rFonts w:ascii="GHEA Grapalat" w:hAnsi="GHEA Grapalat"/>
                <w:sz w:val="20"/>
                <w:szCs w:val="20"/>
              </w:rPr>
            </w:pPr>
            <w:r w:rsidRPr="00F433BC">
              <w:rPr>
                <w:rFonts w:ascii="GHEA Grapalat" w:hAnsi="GHEA Grapalat"/>
                <w:sz w:val="20"/>
                <w:szCs w:val="20"/>
              </w:rPr>
              <w:t>Дата вступления договора в силу</w:t>
            </w:r>
          </w:p>
        </w:tc>
        <w:tc>
          <w:tcPr>
            <w:tcW w:w="1440" w:type="dxa"/>
            <w:vAlign w:val="center"/>
          </w:tcPr>
          <w:p w:rsidR="00F433BC" w:rsidRPr="00517562" w:rsidRDefault="00F433BC" w:rsidP="00F433BC">
            <w:pPr>
              <w:widowControl w:val="0"/>
              <w:spacing w:after="120"/>
              <w:rPr>
                <w:rFonts w:ascii="GHEA Grapalat" w:hAnsi="GHEA Grapalat"/>
                <w:sz w:val="20"/>
                <w:szCs w:val="20"/>
              </w:rPr>
            </w:pPr>
            <w:r w:rsidRPr="00F433BC">
              <w:rPr>
                <w:rFonts w:ascii="GHEA Grapalat" w:hAnsi="GHEA Grapalat"/>
                <w:sz w:val="20"/>
                <w:szCs w:val="20"/>
              </w:rPr>
              <w:t>25 декабря 2021 г.</w:t>
            </w:r>
          </w:p>
        </w:tc>
      </w:tr>
      <w:tr w:rsidR="00F433BC" w:rsidRPr="009F3DC7" w:rsidTr="00F433BC">
        <w:trPr>
          <w:trHeight w:val="586"/>
          <w:jc w:val="center"/>
        </w:trPr>
        <w:tc>
          <w:tcPr>
            <w:tcW w:w="816" w:type="dxa"/>
            <w:vAlign w:val="center"/>
          </w:tcPr>
          <w:p w:rsidR="00F433BC" w:rsidRPr="00517562" w:rsidRDefault="00F433BC" w:rsidP="00F433BC">
            <w:pPr>
              <w:widowControl w:val="0"/>
              <w:spacing w:after="120"/>
              <w:jc w:val="center"/>
              <w:rPr>
                <w:rFonts w:ascii="GHEA Grapalat" w:hAnsi="GHEA Grapalat"/>
                <w:sz w:val="20"/>
                <w:szCs w:val="20"/>
              </w:rPr>
            </w:pPr>
            <w:r w:rsidRPr="00517562">
              <w:rPr>
                <w:rFonts w:ascii="GHEA Grapalat" w:hAnsi="GHEA Grapalat"/>
                <w:sz w:val="20"/>
                <w:szCs w:val="20"/>
              </w:rPr>
              <w:t>5</w:t>
            </w:r>
          </w:p>
        </w:tc>
        <w:tc>
          <w:tcPr>
            <w:tcW w:w="3816" w:type="dxa"/>
            <w:vAlign w:val="center"/>
          </w:tcPr>
          <w:p w:rsidR="00F433BC" w:rsidRPr="00B75C97" w:rsidRDefault="00F433BC" w:rsidP="00F433BC">
            <w:pPr>
              <w:rPr>
                <w:rFonts w:ascii="GHEA Grapalat" w:hAnsi="GHEA Grapalat"/>
                <w:sz w:val="20"/>
                <w:szCs w:val="20"/>
                <w:lang w:val="hy-AM"/>
              </w:rPr>
            </w:pPr>
            <w:r w:rsidRPr="00F433BC">
              <w:rPr>
                <w:rFonts w:ascii="GHEA Grapalat" w:hAnsi="GHEA Grapalat"/>
                <w:sz w:val="20"/>
                <w:szCs w:val="20"/>
                <w:lang w:val="hy-AM"/>
              </w:rPr>
              <w:t>Сцена</w:t>
            </w:r>
          </w:p>
        </w:tc>
        <w:tc>
          <w:tcPr>
            <w:tcW w:w="2362" w:type="dxa"/>
            <w:vAlign w:val="center"/>
          </w:tcPr>
          <w:p w:rsidR="00F433BC" w:rsidRPr="00517562" w:rsidRDefault="00F433BC" w:rsidP="00F433BC">
            <w:pPr>
              <w:widowControl w:val="0"/>
              <w:spacing w:after="120"/>
              <w:jc w:val="center"/>
              <w:rPr>
                <w:rFonts w:ascii="GHEA Grapalat" w:hAnsi="GHEA Grapalat"/>
                <w:sz w:val="20"/>
                <w:szCs w:val="20"/>
              </w:rPr>
            </w:pPr>
            <w:r w:rsidRPr="00F433BC">
              <w:rPr>
                <w:rFonts w:ascii="GHEA Grapalat" w:hAnsi="GHEA Grapalat"/>
                <w:sz w:val="20"/>
                <w:szCs w:val="20"/>
              </w:rPr>
              <w:t>Дата вступления договора в силу</w:t>
            </w:r>
          </w:p>
        </w:tc>
        <w:tc>
          <w:tcPr>
            <w:tcW w:w="1440" w:type="dxa"/>
            <w:vAlign w:val="center"/>
          </w:tcPr>
          <w:p w:rsidR="00F433BC" w:rsidRPr="00517562" w:rsidRDefault="00F433BC" w:rsidP="00F433BC">
            <w:pPr>
              <w:widowControl w:val="0"/>
              <w:spacing w:after="120"/>
              <w:rPr>
                <w:rFonts w:ascii="GHEA Grapalat" w:hAnsi="GHEA Grapalat"/>
                <w:sz w:val="20"/>
                <w:szCs w:val="20"/>
              </w:rPr>
            </w:pPr>
            <w:r w:rsidRPr="00F433BC">
              <w:rPr>
                <w:rFonts w:ascii="GHEA Grapalat" w:hAnsi="GHEA Grapalat"/>
                <w:sz w:val="20"/>
                <w:szCs w:val="20"/>
              </w:rPr>
              <w:t>25 декабря 2021 г.</w:t>
            </w:r>
          </w:p>
        </w:tc>
      </w:tr>
      <w:tr w:rsidR="00F433BC" w:rsidRPr="009F3DC7" w:rsidTr="00F433BC">
        <w:trPr>
          <w:trHeight w:val="586"/>
          <w:jc w:val="center"/>
        </w:trPr>
        <w:tc>
          <w:tcPr>
            <w:tcW w:w="816" w:type="dxa"/>
            <w:vAlign w:val="center"/>
          </w:tcPr>
          <w:p w:rsidR="00F433BC" w:rsidRPr="00C817D4" w:rsidRDefault="00F433BC" w:rsidP="00F433BC">
            <w:pPr>
              <w:widowControl w:val="0"/>
              <w:spacing w:after="120"/>
              <w:jc w:val="center"/>
              <w:rPr>
                <w:rFonts w:ascii="GHEA Grapalat" w:hAnsi="GHEA Grapalat"/>
                <w:sz w:val="20"/>
                <w:szCs w:val="20"/>
                <w:lang w:val="en-US"/>
              </w:rPr>
            </w:pPr>
            <w:r>
              <w:rPr>
                <w:rFonts w:ascii="GHEA Grapalat" w:hAnsi="GHEA Grapalat"/>
                <w:sz w:val="20"/>
                <w:szCs w:val="20"/>
                <w:lang w:val="en-US"/>
              </w:rPr>
              <w:t>6</w:t>
            </w:r>
          </w:p>
        </w:tc>
        <w:tc>
          <w:tcPr>
            <w:tcW w:w="3816" w:type="dxa"/>
            <w:vAlign w:val="center"/>
          </w:tcPr>
          <w:p w:rsidR="00F433BC" w:rsidRPr="00F433BC" w:rsidRDefault="00F433BC" w:rsidP="00F433BC">
            <w:pPr>
              <w:rPr>
                <w:rFonts w:ascii="GHEA Grapalat" w:hAnsi="GHEA Grapalat"/>
                <w:sz w:val="20"/>
                <w:szCs w:val="20"/>
                <w:lang w:val="en-US"/>
              </w:rPr>
            </w:pPr>
            <w:r>
              <w:rPr>
                <w:rFonts w:ascii="GHEA Grapalat" w:hAnsi="GHEA Grapalat"/>
                <w:sz w:val="20"/>
                <w:szCs w:val="20"/>
                <w:lang w:val="en-US"/>
              </w:rPr>
              <w:t>Амфитеатр</w:t>
            </w:r>
          </w:p>
        </w:tc>
        <w:tc>
          <w:tcPr>
            <w:tcW w:w="2362" w:type="dxa"/>
            <w:vAlign w:val="center"/>
          </w:tcPr>
          <w:p w:rsidR="00F433BC" w:rsidRPr="00517562" w:rsidRDefault="00F433BC" w:rsidP="00F433BC">
            <w:pPr>
              <w:widowControl w:val="0"/>
              <w:spacing w:after="120"/>
              <w:jc w:val="center"/>
              <w:rPr>
                <w:rFonts w:ascii="GHEA Grapalat" w:hAnsi="GHEA Grapalat"/>
                <w:sz w:val="20"/>
                <w:szCs w:val="20"/>
              </w:rPr>
            </w:pPr>
            <w:r w:rsidRPr="00F433BC">
              <w:rPr>
                <w:rFonts w:ascii="GHEA Grapalat" w:hAnsi="GHEA Grapalat"/>
                <w:sz w:val="20"/>
                <w:szCs w:val="20"/>
              </w:rPr>
              <w:t>Дата вступления договора в силу</w:t>
            </w:r>
          </w:p>
        </w:tc>
        <w:tc>
          <w:tcPr>
            <w:tcW w:w="1440" w:type="dxa"/>
            <w:vAlign w:val="center"/>
          </w:tcPr>
          <w:p w:rsidR="00F433BC" w:rsidRPr="00517562" w:rsidRDefault="00F433BC" w:rsidP="00F433BC">
            <w:pPr>
              <w:widowControl w:val="0"/>
              <w:spacing w:after="120"/>
              <w:rPr>
                <w:rFonts w:ascii="GHEA Grapalat" w:hAnsi="GHEA Grapalat"/>
                <w:sz w:val="20"/>
                <w:szCs w:val="20"/>
              </w:rPr>
            </w:pPr>
            <w:r w:rsidRPr="00F433BC">
              <w:rPr>
                <w:rFonts w:ascii="GHEA Grapalat" w:hAnsi="GHEA Grapalat"/>
                <w:sz w:val="20"/>
                <w:szCs w:val="20"/>
              </w:rPr>
              <w:t>25 декабря 2021 г.</w:t>
            </w:r>
          </w:p>
        </w:tc>
      </w:tr>
      <w:tr w:rsidR="00F433BC" w:rsidRPr="009F3DC7" w:rsidTr="00F433BC">
        <w:trPr>
          <w:trHeight w:val="586"/>
          <w:jc w:val="center"/>
        </w:trPr>
        <w:tc>
          <w:tcPr>
            <w:tcW w:w="816" w:type="dxa"/>
            <w:vAlign w:val="center"/>
          </w:tcPr>
          <w:p w:rsidR="00F433BC" w:rsidRPr="00C817D4" w:rsidRDefault="00F433BC" w:rsidP="00F433BC">
            <w:pPr>
              <w:widowControl w:val="0"/>
              <w:spacing w:after="120"/>
              <w:jc w:val="center"/>
              <w:rPr>
                <w:rFonts w:ascii="GHEA Grapalat" w:hAnsi="GHEA Grapalat"/>
                <w:sz w:val="20"/>
                <w:szCs w:val="20"/>
                <w:lang w:val="en-US"/>
              </w:rPr>
            </w:pPr>
            <w:r>
              <w:rPr>
                <w:rFonts w:ascii="GHEA Grapalat" w:hAnsi="GHEA Grapalat"/>
                <w:sz w:val="20"/>
                <w:szCs w:val="20"/>
                <w:lang w:val="en-US"/>
              </w:rPr>
              <w:t>7</w:t>
            </w:r>
          </w:p>
        </w:tc>
        <w:tc>
          <w:tcPr>
            <w:tcW w:w="3816" w:type="dxa"/>
            <w:vAlign w:val="center"/>
          </w:tcPr>
          <w:p w:rsidR="00F433BC" w:rsidRPr="00B75C97" w:rsidRDefault="00F433BC" w:rsidP="00F433BC">
            <w:pPr>
              <w:rPr>
                <w:rFonts w:ascii="GHEA Grapalat" w:hAnsi="GHEA Grapalat"/>
                <w:sz w:val="20"/>
                <w:szCs w:val="20"/>
                <w:lang w:val="hy-AM"/>
              </w:rPr>
            </w:pPr>
            <w:r w:rsidRPr="00F433BC">
              <w:rPr>
                <w:rFonts w:ascii="GHEA Grapalat" w:hAnsi="GHEA Grapalat"/>
                <w:sz w:val="20"/>
                <w:szCs w:val="20"/>
                <w:lang w:val="hy-AM"/>
              </w:rPr>
              <w:t>Металлический забор / h = 3 м /</w:t>
            </w:r>
          </w:p>
        </w:tc>
        <w:tc>
          <w:tcPr>
            <w:tcW w:w="2362" w:type="dxa"/>
            <w:vAlign w:val="center"/>
          </w:tcPr>
          <w:p w:rsidR="00F433BC" w:rsidRPr="00517562" w:rsidRDefault="00F433BC" w:rsidP="00F433BC">
            <w:pPr>
              <w:widowControl w:val="0"/>
              <w:spacing w:after="120"/>
              <w:jc w:val="center"/>
              <w:rPr>
                <w:rFonts w:ascii="GHEA Grapalat" w:hAnsi="GHEA Grapalat"/>
                <w:sz w:val="20"/>
                <w:szCs w:val="20"/>
              </w:rPr>
            </w:pPr>
            <w:r w:rsidRPr="00F433BC">
              <w:rPr>
                <w:rFonts w:ascii="GHEA Grapalat" w:hAnsi="GHEA Grapalat"/>
                <w:sz w:val="20"/>
                <w:szCs w:val="20"/>
              </w:rPr>
              <w:t>Дата вступления договора в силу</w:t>
            </w:r>
          </w:p>
        </w:tc>
        <w:tc>
          <w:tcPr>
            <w:tcW w:w="1440" w:type="dxa"/>
            <w:vAlign w:val="center"/>
          </w:tcPr>
          <w:p w:rsidR="00F433BC" w:rsidRPr="00517562" w:rsidRDefault="00F433BC" w:rsidP="00F433BC">
            <w:pPr>
              <w:widowControl w:val="0"/>
              <w:spacing w:after="120"/>
              <w:rPr>
                <w:rFonts w:ascii="GHEA Grapalat" w:hAnsi="GHEA Grapalat"/>
                <w:sz w:val="20"/>
                <w:szCs w:val="20"/>
              </w:rPr>
            </w:pPr>
            <w:r w:rsidRPr="00F433BC">
              <w:rPr>
                <w:rFonts w:ascii="GHEA Grapalat" w:hAnsi="GHEA Grapalat"/>
                <w:sz w:val="20"/>
                <w:szCs w:val="20"/>
              </w:rPr>
              <w:t>25 декабря 2021 г.</w:t>
            </w:r>
          </w:p>
        </w:tc>
      </w:tr>
      <w:tr w:rsidR="00F433BC" w:rsidRPr="009F3DC7" w:rsidTr="00F433BC">
        <w:trPr>
          <w:trHeight w:val="586"/>
          <w:jc w:val="center"/>
        </w:trPr>
        <w:tc>
          <w:tcPr>
            <w:tcW w:w="816" w:type="dxa"/>
            <w:vAlign w:val="center"/>
          </w:tcPr>
          <w:p w:rsidR="00F433BC" w:rsidRDefault="00F433BC" w:rsidP="00F433BC">
            <w:pPr>
              <w:widowControl w:val="0"/>
              <w:spacing w:after="120"/>
              <w:jc w:val="center"/>
              <w:rPr>
                <w:rFonts w:ascii="GHEA Grapalat" w:hAnsi="GHEA Grapalat"/>
                <w:sz w:val="20"/>
                <w:szCs w:val="20"/>
                <w:lang w:val="en-US"/>
              </w:rPr>
            </w:pPr>
            <w:r>
              <w:rPr>
                <w:rFonts w:ascii="GHEA Grapalat" w:hAnsi="GHEA Grapalat"/>
                <w:sz w:val="20"/>
                <w:szCs w:val="20"/>
                <w:lang w:val="en-US"/>
              </w:rPr>
              <w:t>8</w:t>
            </w:r>
          </w:p>
        </w:tc>
        <w:tc>
          <w:tcPr>
            <w:tcW w:w="3816" w:type="dxa"/>
            <w:vAlign w:val="center"/>
          </w:tcPr>
          <w:p w:rsidR="00F433BC" w:rsidRPr="00F433BC" w:rsidRDefault="00F433BC" w:rsidP="00F433BC">
            <w:pPr>
              <w:spacing w:line="480" w:lineRule="atLeast"/>
              <w:rPr>
                <w:rFonts w:ascii="GHEA Grapalat" w:hAnsi="GHEA Grapalat"/>
                <w:sz w:val="20"/>
                <w:szCs w:val="20"/>
                <w:lang w:val="hy-AM"/>
              </w:rPr>
            </w:pPr>
            <w:r w:rsidRPr="00F433BC">
              <w:rPr>
                <w:rFonts w:ascii="GHEA Grapalat" w:hAnsi="GHEA Grapalat"/>
                <w:sz w:val="20"/>
                <w:szCs w:val="20"/>
                <w:lang w:val="hy-AM"/>
              </w:rPr>
              <w:t xml:space="preserve">Улучшение </w:t>
            </w:r>
          </w:p>
          <w:p w:rsidR="00F433BC" w:rsidRPr="00F433BC" w:rsidRDefault="00F433BC" w:rsidP="00F433BC">
            <w:pPr>
              <w:rPr>
                <w:rFonts w:ascii="GHEA Grapalat" w:hAnsi="GHEA Grapalat"/>
                <w:sz w:val="20"/>
                <w:szCs w:val="20"/>
              </w:rPr>
            </w:pPr>
          </w:p>
        </w:tc>
        <w:tc>
          <w:tcPr>
            <w:tcW w:w="2362" w:type="dxa"/>
            <w:vAlign w:val="center"/>
          </w:tcPr>
          <w:p w:rsidR="00F433BC" w:rsidRPr="00517562" w:rsidRDefault="00F433BC" w:rsidP="00F433BC">
            <w:pPr>
              <w:widowControl w:val="0"/>
              <w:spacing w:after="120"/>
              <w:jc w:val="center"/>
              <w:rPr>
                <w:rFonts w:ascii="GHEA Grapalat" w:hAnsi="GHEA Grapalat"/>
                <w:sz w:val="20"/>
                <w:szCs w:val="20"/>
              </w:rPr>
            </w:pPr>
            <w:r w:rsidRPr="00F433BC">
              <w:rPr>
                <w:rFonts w:ascii="GHEA Grapalat" w:hAnsi="GHEA Grapalat"/>
                <w:sz w:val="20"/>
                <w:szCs w:val="20"/>
              </w:rPr>
              <w:t>Дата вступления договора в силу</w:t>
            </w:r>
          </w:p>
        </w:tc>
        <w:tc>
          <w:tcPr>
            <w:tcW w:w="1440" w:type="dxa"/>
            <w:vAlign w:val="center"/>
          </w:tcPr>
          <w:p w:rsidR="00F433BC" w:rsidRPr="00517562" w:rsidRDefault="00F433BC" w:rsidP="00F433BC">
            <w:pPr>
              <w:widowControl w:val="0"/>
              <w:spacing w:after="120"/>
              <w:rPr>
                <w:rFonts w:ascii="GHEA Grapalat" w:hAnsi="GHEA Grapalat"/>
                <w:sz w:val="20"/>
                <w:szCs w:val="20"/>
              </w:rPr>
            </w:pPr>
            <w:r w:rsidRPr="00F433BC">
              <w:rPr>
                <w:rFonts w:ascii="GHEA Grapalat" w:hAnsi="GHEA Grapalat"/>
                <w:sz w:val="20"/>
                <w:szCs w:val="20"/>
              </w:rPr>
              <w:t>25 декабря 2021 г.</w:t>
            </w:r>
          </w:p>
        </w:tc>
      </w:tr>
      <w:tr w:rsidR="00F433BC" w:rsidRPr="009F3DC7" w:rsidTr="00F433BC">
        <w:trPr>
          <w:cantSplit/>
          <w:trHeight w:val="586"/>
          <w:jc w:val="center"/>
        </w:trPr>
        <w:tc>
          <w:tcPr>
            <w:tcW w:w="4632" w:type="dxa"/>
            <w:gridSpan w:val="2"/>
            <w:vAlign w:val="center"/>
          </w:tcPr>
          <w:p w:rsidR="00F433BC" w:rsidRPr="00517562" w:rsidRDefault="00F433BC" w:rsidP="00F433BC">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2362" w:type="dxa"/>
            <w:vAlign w:val="center"/>
          </w:tcPr>
          <w:p w:rsidR="00F433BC" w:rsidRPr="00517562" w:rsidRDefault="00F433BC" w:rsidP="00F433BC">
            <w:pPr>
              <w:widowControl w:val="0"/>
              <w:spacing w:after="120"/>
              <w:jc w:val="center"/>
              <w:rPr>
                <w:rFonts w:ascii="GHEA Grapalat" w:hAnsi="GHEA Grapalat"/>
                <w:sz w:val="20"/>
                <w:szCs w:val="20"/>
              </w:rPr>
            </w:pPr>
            <w:r w:rsidRPr="00F433BC">
              <w:rPr>
                <w:rFonts w:ascii="GHEA Grapalat" w:hAnsi="GHEA Grapalat"/>
                <w:sz w:val="20"/>
                <w:szCs w:val="20"/>
              </w:rPr>
              <w:t>Дата вступления договора в силу</w:t>
            </w:r>
          </w:p>
        </w:tc>
        <w:tc>
          <w:tcPr>
            <w:tcW w:w="1440" w:type="dxa"/>
            <w:vAlign w:val="center"/>
          </w:tcPr>
          <w:p w:rsidR="00F433BC" w:rsidRPr="00517562" w:rsidRDefault="00F433BC" w:rsidP="00F433BC">
            <w:pPr>
              <w:widowControl w:val="0"/>
              <w:spacing w:after="120"/>
              <w:rPr>
                <w:rFonts w:ascii="GHEA Grapalat" w:hAnsi="GHEA Grapalat"/>
                <w:sz w:val="20"/>
                <w:szCs w:val="20"/>
              </w:rPr>
            </w:pPr>
            <w:r w:rsidRPr="00F433BC">
              <w:rPr>
                <w:rFonts w:ascii="GHEA Grapalat" w:hAnsi="GHEA Grapalat"/>
                <w:sz w:val="20"/>
                <w:szCs w:val="20"/>
              </w:rPr>
              <w:t>25 декабря 2021 г.</w:t>
            </w:r>
          </w:p>
        </w:tc>
      </w:tr>
    </w:tbl>
    <w:p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lastRenderedPageBreak/>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lastRenderedPageBreak/>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tabs>
          <w:tab w:val="left" w:pos="8789"/>
        </w:tabs>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8"/>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685FDC" w:rsidTr="003D2146">
        <w:trPr>
          <w:jc w:val="center"/>
        </w:trPr>
        <w:tc>
          <w:tcPr>
            <w:tcW w:w="10955" w:type="dxa"/>
            <w:gridSpan w:val="16"/>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rsidTr="003D2146">
        <w:trPr>
          <w:jc w:val="center"/>
        </w:trPr>
        <w:tc>
          <w:tcPr>
            <w:tcW w:w="125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38"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rsidR="00BB28C8" w:rsidRPr="00685FDC" w:rsidRDefault="00BB28C8" w:rsidP="003D3D48">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w:t>
            </w:r>
            <w:r w:rsidR="003D3D48" w:rsidRPr="003D3D48">
              <w:rPr>
                <w:rFonts w:ascii="GHEA Grapalat" w:hAnsi="GHEA Grapalat"/>
                <w:sz w:val="14"/>
                <w:szCs w:val="16"/>
              </w:rPr>
              <w:t>21</w:t>
            </w:r>
            <w:r w:rsidRPr="00685FDC">
              <w:rPr>
                <w:rFonts w:ascii="GHEA Grapalat" w:hAnsi="GHEA Grapalat"/>
                <w:sz w:val="14"/>
                <w:szCs w:val="16"/>
              </w:rPr>
              <w:t>г., по месяцам, в том числе</w:t>
            </w:r>
            <w:r w:rsidRPr="00685FDC">
              <w:rPr>
                <w:rStyle w:val="FootnoteReference"/>
                <w:rFonts w:ascii="GHEA Grapalat" w:hAnsi="GHEA Grapalat"/>
                <w:sz w:val="14"/>
                <w:szCs w:val="16"/>
              </w:rPr>
              <w:footnoteReference w:customMarkFollows="1" w:id="19"/>
              <w:t>**</w:t>
            </w:r>
          </w:p>
        </w:tc>
      </w:tr>
      <w:tr w:rsidR="00BB28C8" w:rsidRPr="00685FDC" w:rsidTr="003D2146">
        <w:trPr>
          <w:cantSplit/>
          <w:trHeight w:val="1134"/>
          <w:jc w:val="center"/>
        </w:trPr>
        <w:tc>
          <w:tcPr>
            <w:tcW w:w="1259" w:type="dxa"/>
          </w:tcPr>
          <w:p w:rsidR="00BB28C8" w:rsidRPr="00685FDC" w:rsidRDefault="00BB28C8" w:rsidP="003D2146">
            <w:pPr>
              <w:widowControl w:val="0"/>
              <w:spacing w:after="120"/>
              <w:jc w:val="center"/>
              <w:rPr>
                <w:rFonts w:ascii="GHEA Grapalat" w:hAnsi="GHEA Grapalat"/>
                <w:sz w:val="14"/>
                <w:szCs w:val="16"/>
              </w:rPr>
            </w:pPr>
          </w:p>
        </w:tc>
        <w:tc>
          <w:tcPr>
            <w:tcW w:w="1238" w:type="dxa"/>
          </w:tcPr>
          <w:p w:rsidR="00BB28C8" w:rsidRPr="00685FDC" w:rsidRDefault="00BB28C8" w:rsidP="003D2146">
            <w:pPr>
              <w:widowControl w:val="0"/>
              <w:spacing w:after="120"/>
              <w:jc w:val="center"/>
              <w:rPr>
                <w:rFonts w:ascii="GHEA Grapalat" w:hAnsi="GHEA Grapalat"/>
                <w:sz w:val="14"/>
                <w:szCs w:val="16"/>
              </w:rPr>
            </w:pPr>
          </w:p>
        </w:tc>
        <w:tc>
          <w:tcPr>
            <w:tcW w:w="1019" w:type="dxa"/>
          </w:tcPr>
          <w:p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rsidR="00BB28C8" w:rsidRPr="003D3D48"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Всего</w:t>
            </w:r>
          </w:p>
        </w:tc>
      </w:tr>
      <w:tr w:rsidR="003D3D48" w:rsidRPr="00685FDC" w:rsidTr="00D32881">
        <w:trPr>
          <w:cantSplit/>
          <w:trHeight w:val="1134"/>
          <w:jc w:val="center"/>
        </w:trPr>
        <w:tc>
          <w:tcPr>
            <w:tcW w:w="1259" w:type="dxa"/>
          </w:tcPr>
          <w:p w:rsidR="003D3D48" w:rsidRPr="003D3D48" w:rsidRDefault="003D3D48" w:rsidP="003D3D48">
            <w:pPr>
              <w:widowControl w:val="0"/>
              <w:spacing w:after="120"/>
              <w:jc w:val="center"/>
              <w:rPr>
                <w:rFonts w:ascii="GHEA Grapalat" w:hAnsi="GHEA Grapalat"/>
                <w:sz w:val="14"/>
                <w:szCs w:val="16"/>
                <w:lang w:val="en-US"/>
              </w:rPr>
            </w:pPr>
            <w:r>
              <w:rPr>
                <w:rFonts w:ascii="GHEA Grapalat" w:hAnsi="GHEA Grapalat"/>
                <w:sz w:val="14"/>
                <w:szCs w:val="16"/>
                <w:lang w:val="en-US"/>
              </w:rPr>
              <w:t>1</w:t>
            </w:r>
          </w:p>
        </w:tc>
        <w:tc>
          <w:tcPr>
            <w:tcW w:w="1238" w:type="dxa"/>
          </w:tcPr>
          <w:p w:rsidR="003D3D48" w:rsidRPr="00685FDC" w:rsidRDefault="003D3D48" w:rsidP="003D3D48">
            <w:pPr>
              <w:widowControl w:val="0"/>
              <w:spacing w:after="120"/>
              <w:jc w:val="center"/>
              <w:rPr>
                <w:rFonts w:ascii="GHEA Grapalat" w:hAnsi="GHEA Grapalat"/>
                <w:sz w:val="14"/>
                <w:szCs w:val="16"/>
              </w:rPr>
            </w:pPr>
            <w:r w:rsidRPr="00B54A22">
              <w:rPr>
                <w:rFonts w:ascii="GHEA Grapalat" w:hAnsi="GHEA Grapalat"/>
                <w:sz w:val="20"/>
                <w:lang w:val="es-ES"/>
              </w:rPr>
              <w:t>45211140</w:t>
            </w:r>
          </w:p>
        </w:tc>
        <w:tc>
          <w:tcPr>
            <w:tcW w:w="1019" w:type="dxa"/>
          </w:tcPr>
          <w:p w:rsidR="003D3D48" w:rsidRPr="003D3D48" w:rsidRDefault="003D3D48" w:rsidP="003D3D48">
            <w:pPr>
              <w:widowControl w:val="0"/>
              <w:spacing w:after="120"/>
              <w:jc w:val="center"/>
              <w:rPr>
                <w:rFonts w:ascii="GHEA Grapalat" w:hAnsi="GHEA Grapalat"/>
                <w:sz w:val="14"/>
                <w:szCs w:val="16"/>
                <w:lang w:val="en-US"/>
              </w:rPr>
            </w:pPr>
            <w:r>
              <w:rPr>
                <w:rFonts w:ascii="GHEA Grapalat" w:hAnsi="GHEA Grapalat"/>
                <w:sz w:val="14"/>
                <w:szCs w:val="16"/>
                <w:lang w:val="en-US"/>
              </w:rPr>
              <w:t>СТРАИТЕЛЬСТВО СТАДИОНА</w:t>
            </w:r>
          </w:p>
        </w:tc>
        <w:tc>
          <w:tcPr>
            <w:tcW w:w="582" w:type="dxa"/>
          </w:tcPr>
          <w:p w:rsidR="003D3D48" w:rsidRPr="00E6597C" w:rsidRDefault="003D3D48" w:rsidP="003D3D48">
            <w:pPr>
              <w:jc w:val="center"/>
              <w:rPr>
                <w:rFonts w:ascii="GHEA Grapalat" w:hAnsi="GHEA Grapalat"/>
                <w:sz w:val="20"/>
                <w:lang w:val="pt-BR"/>
              </w:rPr>
            </w:pPr>
          </w:p>
          <w:p w:rsidR="003D3D48" w:rsidRPr="00E6597C" w:rsidRDefault="003D3D48" w:rsidP="003D3D48">
            <w:pPr>
              <w:jc w:val="center"/>
              <w:rPr>
                <w:rFonts w:ascii="GHEA Grapalat" w:hAnsi="GHEA Grapalat"/>
                <w:sz w:val="20"/>
                <w:lang w:val="pt-BR"/>
              </w:rPr>
            </w:pPr>
          </w:p>
          <w:p w:rsidR="003D3D48" w:rsidRPr="00B54A22" w:rsidRDefault="003D3D48" w:rsidP="003D3D48">
            <w:pPr>
              <w:jc w:val="center"/>
              <w:rPr>
                <w:rFonts w:ascii="GHEA Grapalat" w:hAnsi="GHEA Grapalat"/>
                <w:lang w:val="hy-AM"/>
              </w:rPr>
            </w:pPr>
            <w:r>
              <w:rPr>
                <w:rFonts w:ascii="GHEA Grapalat" w:hAnsi="GHEA Grapalat"/>
                <w:sz w:val="20"/>
                <w:lang w:val="hy-AM"/>
              </w:rPr>
              <w:t>-</w:t>
            </w:r>
          </w:p>
        </w:tc>
        <w:tc>
          <w:tcPr>
            <w:tcW w:w="700" w:type="dxa"/>
          </w:tcPr>
          <w:p w:rsidR="003D3D48" w:rsidRPr="00E6597C" w:rsidRDefault="003D3D48" w:rsidP="003D3D48">
            <w:pPr>
              <w:jc w:val="center"/>
              <w:rPr>
                <w:rFonts w:ascii="GHEA Grapalat" w:hAnsi="GHEA Grapalat"/>
                <w:sz w:val="20"/>
                <w:lang w:val="pt-BR"/>
              </w:rPr>
            </w:pPr>
          </w:p>
          <w:p w:rsidR="003D3D48" w:rsidRPr="00E6597C" w:rsidRDefault="003D3D48" w:rsidP="003D3D48">
            <w:pPr>
              <w:jc w:val="center"/>
              <w:rPr>
                <w:rFonts w:ascii="GHEA Grapalat" w:hAnsi="GHEA Grapalat"/>
                <w:sz w:val="20"/>
                <w:lang w:val="pt-BR"/>
              </w:rPr>
            </w:pPr>
          </w:p>
          <w:p w:rsidR="003D3D48" w:rsidRPr="00B54A22" w:rsidRDefault="003D3D48" w:rsidP="003D3D48">
            <w:pPr>
              <w:jc w:val="center"/>
              <w:rPr>
                <w:rFonts w:ascii="GHEA Grapalat" w:hAnsi="GHEA Grapalat"/>
                <w:lang w:val="hy-AM"/>
              </w:rPr>
            </w:pPr>
            <w:r>
              <w:rPr>
                <w:rFonts w:ascii="GHEA Grapalat" w:hAnsi="GHEA Grapalat"/>
                <w:sz w:val="20"/>
                <w:lang w:val="hy-AM"/>
              </w:rPr>
              <w:t>-</w:t>
            </w:r>
          </w:p>
        </w:tc>
        <w:tc>
          <w:tcPr>
            <w:tcW w:w="431" w:type="dxa"/>
          </w:tcPr>
          <w:p w:rsidR="003D3D48" w:rsidRPr="00E6597C" w:rsidRDefault="003D3D48" w:rsidP="003D3D48">
            <w:pPr>
              <w:jc w:val="center"/>
              <w:rPr>
                <w:rFonts w:ascii="GHEA Grapalat" w:hAnsi="GHEA Grapalat"/>
                <w:sz w:val="20"/>
                <w:lang w:val="pt-BR"/>
              </w:rPr>
            </w:pPr>
          </w:p>
          <w:p w:rsidR="003D3D48" w:rsidRPr="00E6597C" w:rsidRDefault="003D3D48" w:rsidP="003D3D48">
            <w:pPr>
              <w:jc w:val="center"/>
              <w:rPr>
                <w:rFonts w:ascii="GHEA Grapalat" w:hAnsi="GHEA Grapalat"/>
                <w:sz w:val="20"/>
                <w:lang w:val="pt-BR"/>
              </w:rPr>
            </w:pPr>
          </w:p>
          <w:p w:rsidR="003D3D48" w:rsidRPr="00B54A22" w:rsidRDefault="003D3D48" w:rsidP="003D3D48">
            <w:pPr>
              <w:jc w:val="center"/>
              <w:rPr>
                <w:rFonts w:ascii="GHEA Grapalat" w:hAnsi="GHEA Grapalat" w:cs="Arial"/>
                <w:sz w:val="18"/>
                <w:szCs w:val="18"/>
                <w:lang w:val="hy-AM"/>
              </w:rPr>
            </w:pPr>
            <w:r>
              <w:rPr>
                <w:rFonts w:ascii="GHEA Grapalat" w:hAnsi="GHEA Grapalat"/>
                <w:sz w:val="20"/>
                <w:lang w:val="hy-AM"/>
              </w:rPr>
              <w:t>-</w:t>
            </w:r>
          </w:p>
        </w:tc>
        <w:tc>
          <w:tcPr>
            <w:tcW w:w="556" w:type="dxa"/>
          </w:tcPr>
          <w:p w:rsidR="003D3D48" w:rsidRPr="00E6597C" w:rsidRDefault="003D3D48" w:rsidP="003D3D48">
            <w:pPr>
              <w:jc w:val="center"/>
              <w:rPr>
                <w:rFonts w:ascii="GHEA Grapalat" w:hAnsi="GHEA Grapalat"/>
                <w:sz w:val="20"/>
                <w:lang w:val="pt-BR"/>
              </w:rPr>
            </w:pPr>
          </w:p>
          <w:p w:rsidR="003D3D48" w:rsidRPr="00E6597C" w:rsidRDefault="003D3D48" w:rsidP="003D3D48">
            <w:pPr>
              <w:jc w:val="center"/>
              <w:rPr>
                <w:rFonts w:ascii="GHEA Grapalat" w:hAnsi="GHEA Grapalat"/>
                <w:sz w:val="20"/>
                <w:lang w:val="pt-BR"/>
              </w:rPr>
            </w:pPr>
          </w:p>
          <w:p w:rsidR="003D3D48" w:rsidRPr="00B54A22" w:rsidRDefault="003D3D48" w:rsidP="003D3D48">
            <w:pPr>
              <w:jc w:val="center"/>
              <w:rPr>
                <w:rFonts w:ascii="GHEA Grapalat" w:hAnsi="GHEA Grapalat" w:cs="Arial"/>
                <w:sz w:val="18"/>
                <w:szCs w:val="18"/>
                <w:lang w:val="hy-AM"/>
              </w:rPr>
            </w:pPr>
            <w:r>
              <w:rPr>
                <w:rFonts w:ascii="GHEA Grapalat" w:hAnsi="GHEA Grapalat"/>
                <w:sz w:val="20"/>
                <w:lang w:val="hy-AM"/>
              </w:rPr>
              <w:t>-</w:t>
            </w:r>
          </w:p>
        </w:tc>
        <w:tc>
          <w:tcPr>
            <w:tcW w:w="436" w:type="dxa"/>
          </w:tcPr>
          <w:p w:rsidR="003D3D48" w:rsidRPr="00E6597C" w:rsidRDefault="003D3D48" w:rsidP="003D3D48">
            <w:pPr>
              <w:jc w:val="center"/>
              <w:rPr>
                <w:rFonts w:ascii="GHEA Grapalat" w:hAnsi="GHEA Grapalat"/>
                <w:sz w:val="20"/>
                <w:lang w:val="pt-BR"/>
              </w:rPr>
            </w:pPr>
          </w:p>
          <w:p w:rsidR="003D3D48" w:rsidRPr="00E6597C" w:rsidRDefault="003D3D48" w:rsidP="003D3D48">
            <w:pPr>
              <w:jc w:val="center"/>
              <w:rPr>
                <w:rFonts w:ascii="GHEA Grapalat" w:hAnsi="GHEA Grapalat"/>
                <w:sz w:val="20"/>
                <w:lang w:val="pt-BR"/>
              </w:rPr>
            </w:pPr>
          </w:p>
          <w:p w:rsidR="003D3D48" w:rsidRPr="00B54A22" w:rsidRDefault="003D3D48" w:rsidP="003D3D48">
            <w:pPr>
              <w:jc w:val="center"/>
              <w:rPr>
                <w:rFonts w:ascii="GHEA Grapalat" w:hAnsi="GHEA Grapalat" w:cs="Arial"/>
                <w:sz w:val="18"/>
                <w:szCs w:val="18"/>
                <w:lang w:val="hy-AM"/>
              </w:rPr>
            </w:pPr>
            <w:r>
              <w:rPr>
                <w:rFonts w:ascii="GHEA Grapalat" w:hAnsi="GHEA Grapalat"/>
                <w:sz w:val="20"/>
                <w:lang w:val="hy-AM"/>
              </w:rPr>
              <w:t>-</w:t>
            </w:r>
          </w:p>
        </w:tc>
        <w:tc>
          <w:tcPr>
            <w:tcW w:w="515" w:type="dxa"/>
          </w:tcPr>
          <w:p w:rsidR="003D3D48" w:rsidRPr="00E6597C" w:rsidRDefault="003D3D48" w:rsidP="003D3D48">
            <w:pPr>
              <w:jc w:val="center"/>
              <w:rPr>
                <w:rFonts w:ascii="GHEA Grapalat" w:hAnsi="GHEA Grapalat"/>
                <w:sz w:val="20"/>
                <w:lang w:val="pt-BR"/>
              </w:rPr>
            </w:pPr>
          </w:p>
          <w:p w:rsidR="003D3D48" w:rsidRPr="00E6597C" w:rsidRDefault="003D3D48" w:rsidP="003D3D48">
            <w:pPr>
              <w:jc w:val="center"/>
              <w:rPr>
                <w:rFonts w:ascii="GHEA Grapalat" w:hAnsi="GHEA Grapalat"/>
                <w:sz w:val="20"/>
                <w:lang w:val="pt-BR"/>
              </w:rPr>
            </w:pPr>
          </w:p>
          <w:p w:rsidR="003D3D48" w:rsidRPr="00B54A22" w:rsidRDefault="003D3D48" w:rsidP="003D3D48">
            <w:pPr>
              <w:jc w:val="center"/>
              <w:rPr>
                <w:rFonts w:ascii="GHEA Grapalat" w:hAnsi="GHEA Grapalat" w:cs="Arial"/>
                <w:sz w:val="18"/>
                <w:szCs w:val="18"/>
                <w:lang w:val="hy-AM"/>
              </w:rPr>
            </w:pPr>
            <w:r>
              <w:rPr>
                <w:rFonts w:ascii="GHEA Grapalat" w:hAnsi="GHEA Grapalat"/>
                <w:sz w:val="20"/>
                <w:lang w:val="hy-AM"/>
              </w:rPr>
              <w:t>-</w:t>
            </w:r>
          </w:p>
        </w:tc>
        <w:tc>
          <w:tcPr>
            <w:tcW w:w="477" w:type="dxa"/>
          </w:tcPr>
          <w:p w:rsidR="003D3D48" w:rsidRPr="00E6597C" w:rsidRDefault="003D3D48" w:rsidP="003D3D48">
            <w:pPr>
              <w:jc w:val="center"/>
              <w:rPr>
                <w:rFonts w:ascii="GHEA Grapalat" w:hAnsi="GHEA Grapalat"/>
                <w:sz w:val="20"/>
                <w:lang w:val="pt-BR"/>
              </w:rPr>
            </w:pPr>
          </w:p>
          <w:p w:rsidR="003D3D48" w:rsidRPr="00E6597C" w:rsidRDefault="003D3D48" w:rsidP="003D3D48">
            <w:pPr>
              <w:jc w:val="center"/>
              <w:rPr>
                <w:rFonts w:ascii="GHEA Grapalat" w:hAnsi="GHEA Grapalat"/>
                <w:sz w:val="20"/>
                <w:lang w:val="pt-BR"/>
              </w:rPr>
            </w:pPr>
          </w:p>
          <w:p w:rsidR="003D3D48" w:rsidRPr="00E6597C" w:rsidRDefault="003D3D48" w:rsidP="003D3D48">
            <w:pPr>
              <w:jc w:val="center"/>
              <w:rPr>
                <w:rFonts w:ascii="GHEA Grapalat" w:hAnsi="GHEA Grapalat" w:cs="Arial"/>
                <w:sz w:val="18"/>
                <w:szCs w:val="18"/>
                <w:lang w:val="pt-BR"/>
              </w:rPr>
            </w:pPr>
            <w:r w:rsidRPr="00B54A22">
              <w:rPr>
                <w:rFonts w:ascii="GHEA Grapalat" w:hAnsi="GHEA Grapalat"/>
                <w:sz w:val="20"/>
                <w:lang w:val="pt-BR"/>
              </w:rPr>
              <w:t>100</w:t>
            </w:r>
            <w:r w:rsidRPr="00E6597C">
              <w:rPr>
                <w:rFonts w:ascii="GHEA Grapalat" w:hAnsi="GHEA Grapalat"/>
                <w:sz w:val="20"/>
                <w:lang w:val="pt-BR"/>
              </w:rPr>
              <w:t xml:space="preserve"> %</w:t>
            </w:r>
          </w:p>
        </w:tc>
        <w:tc>
          <w:tcPr>
            <w:tcW w:w="531" w:type="dxa"/>
          </w:tcPr>
          <w:p w:rsidR="003D3D48" w:rsidRPr="00E6597C" w:rsidRDefault="003D3D48" w:rsidP="003D3D48">
            <w:pPr>
              <w:jc w:val="center"/>
              <w:rPr>
                <w:rFonts w:ascii="GHEA Grapalat" w:hAnsi="GHEA Grapalat"/>
                <w:sz w:val="20"/>
                <w:lang w:val="pt-BR"/>
              </w:rPr>
            </w:pPr>
          </w:p>
          <w:p w:rsidR="003D3D48" w:rsidRPr="00E6597C" w:rsidRDefault="003D3D48" w:rsidP="003D3D48">
            <w:pPr>
              <w:jc w:val="center"/>
              <w:rPr>
                <w:rFonts w:ascii="GHEA Grapalat" w:hAnsi="GHEA Grapalat"/>
                <w:sz w:val="20"/>
                <w:lang w:val="pt-BR"/>
              </w:rPr>
            </w:pPr>
          </w:p>
          <w:p w:rsidR="003D3D48" w:rsidRPr="00E6597C" w:rsidRDefault="003D3D48" w:rsidP="003D3D48">
            <w:pPr>
              <w:jc w:val="center"/>
              <w:rPr>
                <w:rFonts w:ascii="GHEA Grapalat" w:hAnsi="GHEA Grapalat" w:cs="Arial"/>
                <w:sz w:val="18"/>
                <w:szCs w:val="18"/>
                <w:lang w:val="pt-BR"/>
              </w:rPr>
            </w:pPr>
            <w:r w:rsidRPr="00B54A22">
              <w:rPr>
                <w:rFonts w:ascii="GHEA Grapalat" w:hAnsi="GHEA Grapalat"/>
                <w:sz w:val="20"/>
                <w:lang w:val="pt-BR"/>
              </w:rPr>
              <w:t>100</w:t>
            </w:r>
            <w:r w:rsidRPr="00E6597C">
              <w:rPr>
                <w:rFonts w:ascii="GHEA Grapalat" w:hAnsi="GHEA Grapalat"/>
                <w:sz w:val="20"/>
                <w:lang w:val="pt-BR"/>
              </w:rPr>
              <w:t xml:space="preserve"> %</w:t>
            </w:r>
          </w:p>
        </w:tc>
        <w:tc>
          <w:tcPr>
            <w:tcW w:w="729" w:type="dxa"/>
          </w:tcPr>
          <w:p w:rsidR="003D3D48" w:rsidRPr="00E6597C" w:rsidRDefault="003D3D48" w:rsidP="003D3D48">
            <w:pPr>
              <w:jc w:val="center"/>
              <w:rPr>
                <w:rFonts w:ascii="GHEA Grapalat" w:hAnsi="GHEA Grapalat"/>
                <w:sz w:val="20"/>
                <w:lang w:val="pt-BR"/>
              </w:rPr>
            </w:pPr>
          </w:p>
          <w:p w:rsidR="003D3D48" w:rsidRPr="00E6597C" w:rsidRDefault="003D3D48" w:rsidP="003D3D48">
            <w:pPr>
              <w:jc w:val="center"/>
              <w:rPr>
                <w:rFonts w:ascii="GHEA Grapalat" w:hAnsi="GHEA Grapalat"/>
                <w:sz w:val="20"/>
                <w:lang w:val="pt-BR"/>
              </w:rPr>
            </w:pPr>
          </w:p>
          <w:p w:rsidR="003D3D48" w:rsidRPr="00E6597C" w:rsidRDefault="003D3D48" w:rsidP="003D3D48">
            <w:pPr>
              <w:jc w:val="center"/>
              <w:rPr>
                <w:rFonts w:ascii="GHEA Grapalat" w:hAnsi="GHEA Grapalat" w:cs="Arial"/>
                <w:sz w:val="18"/>
                <w:szCs w:val="18"/>
                <w:lang w:val="pt-BR"/>
              </w:rPr>
            </w:pPr>
            <w:r w:rsidRPr="00B54A22">
              <w:rPr>
                <w:rFonts w:ascii="GHEA Grapalat" w:hAnsi="GHEA Grapalat"/>
                <w:sz w:val="20"/>
                <w:lang w:val="pt-BR"/>
              </w:rPr>
              <w:t>100</w:t>
            </w:r>
            <w:r w:rsidRPr="00E6597C">
              <w:rPr>
                <w:rFonts w:ascii="GHEA Grapalat" w:hAnsi="GHEA Grapalat"/>
                <w:sz w:val="20"/>
                <w:lang w:val="pt-BR"/>
              </w:rPr>
              <w:t xml:space="preserve"> %</w:t>
            </w:r>
          </w:p>
        </w:tc>
        <w:tc>
          <w:tcPr>
            <w:tcW w:w="663" w:type="dxa"/>
          </w:tcPr>
          <w:p w:rsidR="003D3D48" w:rsidRPr="00E6597C" w:rsidRDefault="003D3D48" w:rsidP="003D3D48">
            <w:pPr>
              <w:jc w:val="center"/>
              <w:rPr>
                <w:rFonts w:ascii="GHEA Grapalat" w:hAnsi="GHEA Grapalat"/>
                <w:sz w:val="20"/>
                <w:lang w:val="pt-BR"/>
              </w:rPr>
            </w:pPr>
          </w:p>
          <w:p w:rsidR="003D3D48" w:rsidRPr="00E6597C" w:rsidRDefault="003D3D48" w:rsidP="003D3D48">
            <w:pPr>
              <w:jc w:val="center"/>
              <w:rPr>
                <w:rFonts w:ascii="GHEA Grapalat" w:hAnsi="GHEA Grapalat"/>
                <w:sz w:val="20"/>
                <w:lang w:val="pt-BR"/>
              </w:rPr>
            </w:pPr>
          </w:p>
          <w:p w:rsidR="003D3D48" w:rsidRPr="00E6597C" w:rsidRDefault="003D3D48" w:rsidP="003D3D48">
            <w:pPr>
              <w:jc w:val="center"/>
              <w:rPr>
                <w:rFonts w:ascii="GHEA Grapalat" w:hAnsi="GHEA Grapalat" w:cs="Arial"/>
                <w:sz w:val="18"/>
                <w:szCs w:val="18"/>
                <w:lang w:val="pt-BR"/>
              </w:rPr>
            </w:pPr>
            <w:r w:rsidRPr="00B54A22">
              <w:rPr>
                <w:rFonts w:ascii="GHEA Grapalat" w:hAnsi="GHEA Grapalat"/>
                <w:sz w:val="20"/>
                <w:lang w:val="pt-BR"/>
              </w:rPr>
              <w:t>100</w:t>
            </w:r>
            <w:r w:rsidRPr="00E6597C">
              <w:rPr>
                <w:rFonts w:ascii="GHEA Grapalat" w:hAnsi="GHEA Grapalat"/>
                <w:sz w:val="20"/>
                <w:lang w:val="pt-BR"/>
              </w:rPr>
              <w:t xml:space="preserve"> %</w:t>
            </w:r>
          </w:p>
        </w:tc>
        <w:tc>
          <w:tcPr>
            <w:tcW w:w="594" w:type="dxa"/>
          </w:tcPr>
          <w:p w:rsidR="003D3D48" w:rsidRPr="00E6597C" w:rsidRDefault="003D3D48" w:rsidP="003D3D48">
            <w:pPr>
              <w:jc w:val="center"/>
              <w:rPr>
                <w:rFonts w:ascii="GHEA Grapalat" w:hAnsi="GHEA Grapalat"/>
                <w:sz w:val="20"/>
                <w:lang w:val="pt-BR"/>
              </w:rPr>
            </w:pPr>
          </w:p>
          <w:p w:rsidR="003D3D48" w:rsidRPr="00E6597C" w:rsidRDefault="003D3D48" w:rsidP="003D3D48">
            <w:pPr>
              <w:jc w:val="center"/>
              <w:rPr>
                <w:rFonts w:ascii="GHEA Grapalat" w:hAnsi="GHEA Grapalat"/>
                <w:sz w:val="20"/>
                <w:lang w:val="pt-BR"/>
              </w:rPr>
            </w:pPr>
          </w:p>
          <w:p w:rsidR="003D3D48" w:rsidRPr="00E6597C" w:rsidRDefault="003D3D48" w:rsidP="003D3D48">
            <w:pPr>
              <w:jc w:val="center"/>
              <w:rPr>
                <w:rFonts w:ascii="GHEA Grapalat" w:hAnsi="GHEA Grapalat" w:cs="Arial"/>
                <w:sz w:val="18"/>
                <w:szCs w:val="18"/>
                <w:lang w:val="pt-BR"/>
              </w:rPr>
            </w:pPr>
            <w:r w:rsidRPr="00B54A22">
              <w:rPr>
                <w:rFonts w:ascii="GHEA Grapalat" w:hAnsi="GHEA Grapalat"/>
                <w:sz w:val="20"/>
                <w:lang w:val="pt-BR"/>
              </w:rPr>
              <w:t>100</w:t>
            </w:r>
            <w:r w:rsidRPr="00E6597C">
              <w:rPr>
                <w:rFonts w:ascii="GHEA Grapalat" w:hAnsi="GHEA Grapalat"/>
                <w:sz w:val="20"/>
                <w:lang w:val="pt-BR"/>
              </w:rPr>
              <w:t xml:space="preserve"> %</w:t>
            </w:r>
          </w:p>
        </w:tc>
        <w:tc>
          <w:tcPr>
            <w:tcW w:w="644" w:type="dxa"/>
          </w:tcPr>
          <w:p w:rsidR="003D3D48" w:rsidRPr="00E6597C" w:rsidRDefault="003D3D48" w:rsidP="003D3D48">
            <w:pPr>
              <w:jc w:val="center"/>
              <w:rPr>
                <w:rFonts w:ascii="GHEA Grapalat" w:hAnsi="GHEA Grapalat"/>
                <w:sz w:val="20"/>
                <w:lang w:val="pt-BR"/>
              </w:rPr>
            </w:pPr>
          </w:p>
          <w:p w:rsidR="003D3D48" w:rsidRPr="00E6597C" w:rsidRDefault="003D3D48" w:rsidP="003D3D48">
            <w:pPr>
              <w:jc w:val="center"/>
              <w:rPr>
                <w:rFonts w:ascii="GHEA Grapalat" w:hAnsi="GHEA Grapalat"/>
                <w:sz w:val="20"/>
                <w:lang w:val="pt-BR"/>
              </w:rPr>
            </w:pPr>
          </w:p>
          <w:p w:rsidR="003D3D48" w:rsidRPr="00E6597C" w:rsidRDefault="003D3D48" w:rsidP="003D3D48">
            <w:pPr>
              <w:jc w:val="center"/>
              <w:rPr>
                <w:rFonts w:ascii="GHEA Grapalat" w:hAnsi="GHEA Grapalat" w:cs="Arial"/>
                <w:sz w:val="18"/>
                <w:szCs w:val="18"/>
                <w:lang w:val="pt-BR"/>
              </w:rPr>
            </w:pPr>
            <w:r w:rsidRPr="00B54A22">
              <w:rPr>
                <w:rFonts w:ascii="GHEA Grapalat" w:hAnsi="GHEA Grapalat"/>
                <w:sz w:val="20"/>
                <w:lang w:val="pt-BR"/>
              </w:rPr>
              <w:t>100</w:t>
            </w:r>
            <w:r w:rsidRPr="00E6597C">
              <w:rPr>
                <w:rFonts w:ascii="GHEA Grapalat" w:hAnsi="GHEA Grapalat"/>
                <w:sz w:val="20"/>
                <w:lang w:val="pt-BR"/>
              </w:rPr>
              <w:t xml:space="preserve"> %</w:t>
            </w:r>
          </w:p>
        </w:tc>
        <w:tc>
          <w:tcPr>
            <w:tcW w:w="581" w:type="dxa"/>
          </w:tcPr>
          <w:p w:rsidR="003D3D48" w:rsidRPr="00E6597C" w:rsidRDefault="003D3D48" w:rsidP="003D3D48">
            <w:pPr>
              <w:jc w:val="center"/>
              <w:rPr>
                <w:rFonts w:ascii="GHEA Grapalat" w:hAnsi="GHEA Grapalat"/>
                <w:sz w:val="20"/>
                <w:lang w:val="pt-BR"/>
              </w:rPr>
            </w:pPr>
          </w:p>
          <w:p w:rsidR="003D3D48" w:rsidRPr="00E6597C" w:rsidRDefault="003D3D48" w:rsidP="003D3D48">
            <w:pPr>
              <w:jc w:val="center"/>
              <w:rPr>
                <w:rFonts w:ascii="GHEA Grapalat" w:hAnsi="GHEA Grapalat"/>
                <w:sz w:val="20"/>
                <w:lang w:val="pt-BR"/>
              </w:rPr>
            </w:pPr>
          </w:p>
          <w:p w:rsidR="003D3D48" w:rsidRPr="00E6597C" w:rsidRDefault="003D3D48" w:rsidP="003D3D48">
            <w:pPr>
              <w:jc w:val="center"/>
              <w:rPr>
                <w:rFonts w:ascii="GHEA Grapalat" w:hAnsi="GHEA Grapalat"/>
                <w:b/>
                <w:lang w:val="pt-BR"/>
              </w:rPr>
            </w:pPr>
            <w:r w:rsidRPr="00B54A22">
              <w:rPr>
                <w:rFonts w:ascii="GHEA Grapalat" w:hAnsi="GHEA Grapalat"/>
                <w:sz w:val="20"/>
                <w:lang w:val="pt-BR"/>
              </w:rPr>
              <w:t>100</w:t>
            </w:r>
            <w:r w:rsidRPr="00E6597C">
              <w:rPr>
                <w:rFonts w:ascii="GHEA Grapalat" w:hAnsi="GHEA Grapalat"/>
                <w:sz w:val="20"/>
                <w:lang w:val="pt-BR"/>
              </w:rPr>
              <w:t xml:space="preserve"> %</w:t>
            </w:r>
          </w:p>
        </w:tc>
      </w:tr>
    </w:tbl>
    <w:p w:rsidR="00BB28C8" w:rsidRPr="00685FDC" w:rsidRDefault="00BB28C8" w:rsidP="00BB28C8">
      <w:pPr>
        <w:widowControl w:val="0"/>
        <w:spacing w:after="160" w:line="360" w:lineRule="auto"/>
        <w:jc w:val="both"/>
        <w:rPr>
          <w:rFonts w:ascii="GHEA Grapalat" w:hAnsi="GHEA Grapalat" w:cs="Sylfaen"/>
          <w:i/>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166832">
          <w:footerReference w:type="default" r:id="rId14"/>
          <w:footnotePr>
            <w:pos w:val="beneathText"/>
          </w:footnotePr>
          <w:type w:val="nextColumn"/>
          <w:pgSz w:w="11907" w:h="16840" w:code="9"/>
          <w:pgMar w:top="993" w:right="1418" w:bottom="1418" w:left="1418" w:header="561" w:footer="561" w:gutter="0"/>
          <w:cols w:space="720"/>
          <w:docGrid w:linePitch="326"/>
        </w:sect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BB28C8">
      <w:pPr>
        <w:pStyle w:val="BodyTextIndent"/>
        <w:widowControl w:val="0"/>
        <w:spacing w:after="160"/>
        <w:ind w:left="567" w:right="566" w:firstLine="0"/>
        <w:jc w:val="center"/>
        <w:rPr>
          <w:rFonts w:ascii="GHEA Grapalat" w:hAnsi="GHEA Grapalat"/>
          <w:b/>
          <w:bCs/>
          <w:iCs/>
          <w:sz w:val="24"/>
          <w:szCs w:val="24"/>
        </w:rPr>
      </w:pPr>
    </w:p>
    <w:p w:rsidR="00BB28C8" w:rsidRPr="009F3DC7" w:rsidRDefault="00BB28C8" w:rsidP="00BB28C8">
      <w:pPr>
        <w:pStyle w:val="BodyTextIndent"/>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bl>
    <w:p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jc w:val="center"/>
        <w:rPr>
          <w:rFonts w:ascii="GHEA Grapalat" w:hAnsi="GHEA Grapalat" w:cs="Sylfaen"/>
        </w:rPr>
      </w:pPr>
    </w:p>
    <w:p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bl>
    <w:p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Default="00BB28C8" w:rsidP="00BB28C8">
      <w:pPr>
        <w:rPr>
          <w:rFonts w:ascii="GHEA Grapalat" w:hAnsi="GHEA Grapalat"/>
        </w:rPr>
      </w:pP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rsidTr="003D2146">
        <w:tc>
          <w:tcPr>
            <w:tcW w:w="4785"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2863" w:rsidRDefault="00A12863">
      <w:r>
        <w:separator/>
      </w:r>
    </w:p>
  </w:endnote>
  <w:endnote w:type="continuationSeparator" w:id="0">
    <w:p w:rsidR="00A12863" w:rsidRDefault="00A12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 AM">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03841"/>
      <w:docPartObj>
        <w:docPartGallery w:val="Page Numbers (Bottom of Page)"/>
        <w:docPartUnique/>
      </w:docPartObj>
    </w:sdtPr>
    <w:sdtEndPr>
      <w:rPr>
        <w:rFonts w:ascii="GHEA Grapalat" w:hAnsi="GHEA Grapalat"/>
        <w:sz w:val="24"/>
        <w:szCs w:val="24"/>
      </w:rPr>
    </w:sdtEndPr>
    <w:sdtContent>
      <w:p w:rsidR="00D32881" w:rsidRPr="003E450C" w:rsidRDefault="00D32881">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E10779">
          <w:rPr>
            <w:rFonts w:ascii="GHEA Grapalat" w:hAnsi="GHEA Grapalat"/>
            <w:noProof/>
            <w:sz w:val="24"/>
            <w:szCs w:val="24"/>
          </w:rPr>
          <w:t>64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2863" w:rsidRDefault="00A12863">
      <w:r>
        <w:separator/>
      </w:r>
    </w:p>
  </w:footnote>
  <w:footnote w:type="continuationSeparator" w:id="0">
    <w:p w:rsidR="00A12863" w:rsidRDefault="00A12863">
      <w:r>
        <w:continuationSeparator/>
      </w:r>
    </w:p>
  </w:footnote>
  <w:footnote w:id="1">
    <w:p w:rsidR="00D32881" w:rsidRPr="00793343" w:rsidRDefault="00D32881" w:rsidP="007A5F50">
      <w:pPr>
        <w:pStyle w:val="FootnoteText"/>
        <w:jc w:val="both"/>
        <w:rPr>
          <w:rFonts w:asciiTheme="minorHAnsi" w:hAnsiTheme="minorHAnsi"/>
          <w:i/>
        </w:rPr>
      </w:pPr>
    </w:p>
  </w:footnote>
  <w:footnote w:id="2">
    <w:p w:rsidR="00D32881" w:rsidRPr="00FE2AA4" w:rsidRDefault="00D32881">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3">
    <w:p w:rsidR="00D32881" w:rsidRPr="008E4439" w:rsidRDefault="00D32881"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D32881" w:rsidRPr="000811C1" w:rsidRDefault="00D32881" w:rsidP="0027573B">
      <w:pPr>
        <w:pStyle w:val="FootnoteText"/>
        <w:rPr>
          <w:rFonts w:ascii="Sylfaen" w:hAnsi="Sylfaen"/>
          <w:sz w:val="18"/>
          <w:szCs w:val="18"/>
        </w:rPr>
      </w:pPr>
    </w:p>
  </w:footnote>
  <w:footnote w:id="4">
    <w:p w:rsidR="00D32881" w:rsidRPr="00A31673" w:rsidRDefault="00D3288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rsidR="00D32881" w:rsidRPr="00900E5A" w:rsidRDefault="00D32881">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6">
    <w:p w:rsidR="00D32881" w:rsidRPr="00A66B62" w:rsidRDefault="00D32881" w:rsidP="00A41F94">
      <w:pPr>
        <w:pStyle w:val="FootnoteText"/>
        <w:rPr>
          <w:rFonts w:asciiTheme="minorHAnsi" w:hAnsiTheme="minorHAnsi"/>
        </w:rPr>
      </w:pPr>
    </w:p>
    <w:p w:rsidR="00D32881" w:rsidRPr="005F2C25" w:rsidRDefault="00D32881">
      <w:pPr>
        <w:pStyle w:val="FootnoteText"/>
        <w:rPr>
          <w:rFonts w:ascii="Times New Roman" w:hAnsi="Times New Roman"/>
        </w:rPr>
      </w:pPr>
    </w:p>
  </w:footnote>
  <w:footnote w:id="7">
    <w:p w:rsidR="00D32881" w:rsidRDefault="00D32881" w:rsidP="006B3E56">
      <w:pPr>
        <w:jc w:val="both"/>
      </w:pPr>
    </w:p>
    <w:p w:rsidR="00D32881" w:rsidRPr="00FC561F" w:rsidRDefault="00D32881" w:rsidP="00D15F26">
      <w:pPr>
        <w:pStyle w:val="FootnoteText"/>
        <w:jc w:val="both"/>
        <w:rPr>
          <w:rFonts w:ascii="GHEA Grapalat" w:hAnsi="GHEA Grapalat"/>
          <w:i/>
        </w:rPr>
      </w:pPr>
      <w:r w:rsidRPr="00FC561F">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и размер рейтинга</w:t>
      </w:r>
    </w:p>
    <w:p w:rsidR="00D32881" w:rsidRPr="00FC561F" w:rsidRDefault="00D32881" w:rsidP="006B3E56">
      <w:pPr>
        <w:jc w:val="both"/>
        <w:rPr>
          <w:rFonts w:ascii="GHEA Grapalat" w:hAnsi="GHEA Grapalat"/>
          <w:i/>
          <w:sz w:val="20"/>
          <w:szCs w:val="20"/>
        </w:rPr>
      </w:pPr>
    </w:p>
    <w:p w:rsidR="00D32881" w:rsidRDefault="00D32881"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D32881" w:rsidRDefault="00D32881" w:rsidP="006B3E56">
      <w:pPr>
        <w:pStyle w:val="FootnoteText"/>
        <w:rPr>
          <w:rFonts w:asciiTheme="minorHAnsi" w:hAnsiTheme="minorHAnsi"/>
          <w:lang w:val="af-ZA"/>
        </w:rPr>
      </w:pPr>
    </w:p>
  </w:footnote>
  <w:footnote w:id="8">
    <w:p w:rsidR="00D32881" w:rsidRPr="00D3436F" w:rsidRDefault="00D3288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D32881" w:rsidRPr="00D3436F" w:rsidRDefault="00D32881">
      <w:pPr>
        <w:pStyle w:val="FootnoteText"/>
        <w:rPr>
          <w:lang w:val="es-ES"/>
        </w:rPr>
      </w:pPr>
    </w:p>
  </w:footnote>
  <w:footnote w:id="9">
    <w:p w:rsidR="00D32881" w:rsidRPr="00124BE9" w:rsidRDefault="00D32881" w:rsidP="00BB28C8">
      <w:pPr>
        <w:pStyle w:val="FootnoteText"/>
        <w:widowControl w:val="0"/>
        <w:jc w:val="both"/>
        <w:rPr>
          <w:rFonts w:ascii="GHEA Grapalat" w:hAnsi="GHEA Grapalat"/>
          <w:lang w:val="hy-AM"/>
        </w:rPr>
      </w:pPr>
      <w:r>
        <w:rPr>
          <w:rStyle w:val="FootnoteReference"/>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D32881" w:rsidRPr="00124BE9" w:rsidRDefault="00D32881" w:rsidP="00BB28C8">
      <w:pPr>
        <w:pStyle w:val="FootnoteText"/>
        <w:widowControl w:val="0"/>
        <w:jc w:val="both"/>
        <w:rPr>
          <w:rFonts w:ascii="GHEA Grapalat" w:hAnsi="GHEA Grapalat"/>
          <w:lang w:val="hy-AM"/>
        </w:rPr>
      </w:pPr>
    </w:p>
  </w:footnote>
  <w:footnote w:id="10">
    <w:p w:rsidR="00D32881" w:rsidRPr="00124BE9" w:rsidRDefault="00D32881"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11">
    <w:p w:rsidR="00D32881" w:rsidRPr="00124BE9" w:rsidRDefault="00D32881"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rsidR="00D32881" w:rsidRPr="00124BE9" w:rsidRDefault="00D32881" w:rsidP="00BB28C8">
      <w:pPr>
        <w:pStyle w:val="FootnoteText"/>
        <w:widowControl w:val="0"/>
        <w:jc w:val="both"/>
        <w:rPr>
          <w:rFonts w:ascii="GHEA Grapalat" w:hAnsi="GHEA Grapalat"/>
          <w:lang w:val="hy-AM"/>
        </w:rPr>
      </w:pPr>
    </w:p>
  </w:footnote>
  <w:footnote w:id="12">
    <w:p w:rsidR="00D32881" w:rsidRPr="00124BE9" w:rsidRDefault="00D32881" w:rsidP="00BB28C8">
      <w:pPr>
        <w:pStyle w:val="FootnoteText"/>
        <w:widowControl w:val="0"/>
        <w:jc w:val="both"/>
        <w:rPr>
          <w:rFonts w:ascii="GHEA Grapalat" w:hAnsi="GHEA Grapalat"/>
          <w:lang w:val="hy-AM"/>
        </w:rPr>
      </w:pPr>
      <w:r>
        <w:rPr>
          <w:rStyle w:val="FootnoteReference"/>
        </w:rPr>
        <w:t>29</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13">
    <w:p w:rsidR="00D32881" w:rsidRPr="00AC7DC5" w:rsidRDefault="00D32881" w:rsidP="00BB28C8">
      <w:pPr>
        <w:pStyle w:val="FootnoteText"/>
        <w:jc w:val="both"/>
        <w:rPr>
          <w:rFonts w:ascii="GHEA Grapalat" w:hAnsi="GHEA Grapalat"/>
          <w:i/>
        </w:rPr>
      </w:pPr>
      <w:r>
        <w:rPr>
          <w:rStyle w:val="FootnoteReference"/>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D32881" w:rsidRPr="00552088" w:rsidRDefault="00D32881"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D32881" w:rsidRPr="004078D0" w:rsidRDefault="00D32881" w:rsidP="00BB28C8">
      <w:pPr>
        <w:pStyle w:val="FootnoteText"/>
        <w:widowControl w:val="0"/>
        <w:jc w:val="both"/>
        <w:rPr>
          <w:rFonts w:ascii="GHEA Grapalat" w:hAnsi="GHEA Grapalat"/>
          <w:sz w:val="2"/>
          <w:szCs w:val="2"/>
          <w:lang w:val="hy-AM"/>
        </w:rPr>
      </w:pPr>
    </w:p>
    <w:p w:rsidR="00D32881" w:rsidRPr="004078D0" w:rsidRDefault="00D32881" w:rsidP="00BB28C8">
      <w:pPr>
        <w:pStyle w:val="FootnoteText"/>
        <w:widowControl w:val="0"/>
        <w:jc w:val="both"/>
        <w:rPr>
          <w:rFonts w:ascii="GHEA Grapalat" w:hAnsi="GHEA Grapalat"/>
          <w:sz w:val="2"/>
          <w:szCs w:val="2"/>
          <w:lang w:val="hy-AM"/>
        </w:rPr>
      </w:pPr>
    </w:p>
  </w:footnote>
  <w:footnote w:id="14">
    <w:p w:rsidR="00D32881" w:rsidRPr="00124BE9" w:rsidRDefault="00D32881" w:rsidP="00BB28C8">
      <w:pPr>
        <w:pStyle w:val="FootnoteText"/>
        <w:widowControl w:val="0"/>
        <w:jc w:val="both"/>
        <w:rPr>
          <w:rFonts w:ascii="GHEA Grapalat" w:hAnsi="GHEA Grapalat"/>
          <w:lang w:val="hy-AM"/>
        </w:rPr>
      </w:pPr>
      <w:r>
        <w:rPr>
          <w:rStyle w:val="FootnoteReference"/>
        </w:rPr>
        <w:t>31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5">
    <w:p w:rsidR="00D32881" w:rsidRPr="00124BE9" w:rsidRDefault="00D32881"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16">
    <w:p w:rsidR="00D32881" w:rsidRPr="00124BE9" w:rsidRDefault="00D32881" w:rsidP="00BB28C8">
      <w:pPr>
        <w:pStyle w:val="FootnoteText"/>
        <w:widowControl w:val="0"/>
        <w:jc w:val="both"/>
        <w:rPr>
          <w:rFonts w:ascii="GHEA Grapalat" w:hAnsi="GHEA Grapalat"/>
          <w:lang w:val="hy-AM"/>
        </w:rPr>
      </w:pPr>
      <w:r>
        <w:rPr>
          <w:rStyle w:val="FootnoteReference"/>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32881" w:rsidRPr="001C4E24" w:rsidRDefault="00D32881" w:rsidP="00BB28C8">
      <w:pPr>
        <w:pStyle w:val="FootnoteText"/>
        <w:rPr>
          <w:lang w:val="hy-AM"/>
        </w:rPr>
      </w:pPr>
    </w:p>
  </w:footnote>
  <w:footnote w:id="17">
    <w:p w:rsidR="00D32881" w:rsidRPr="00124BE9" w:rsidRDefault="00D32881" w:rsidP="00BB28C8">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18">
    <w:p w:rsidR="00D32881" w:rsidRPr="00124BE9" w:rsidRDefault="00D32881"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D32881" w:rsidRPr="00124BE9" w:rsidRDefault="00D32881"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10"/>
  </w:num>
  <w:num w:numId="3">
    <w:abstractNumId w:val="21"/>
  </w:num>
  <w:num w:numId="4">
    <w:abstractNumId w:val="16"/>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9"/>
  </w:num>
  <w:num w:numId="12">
    <w:abstractNumId w:val="30"/>
  </w:num>
  <w:num w:numId="13">
    <w:abstractNumId w:val="27"/>
  </w:num>
  <w:num w:numId="14">
    <w:abstractNumId w:val="12"/>
  </w:num>
  <w:num w:numId="15">
    <w:abstractNumId w:val="28"/>
  </w:num>
  <w:num w:numId="16">
    <w:abstractNumId w:val="15"/>
  </w:num>
  <w:num w:numId="17">
    <w:abstractNumId w:val="6"/>
  </w:num>
  <w:num w:numId="18">
    <w:abstractNumId w:val="0"/>
  </w:num>
  <w:num w:numId="19">
    <w:abstractNumId w:val="17"/>
  </w:num>
  <w:num w:numId="20">
    <w:abstractNumId w:val="17"/>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8"/>
  </w:num>
  <w:num w:numId="24">
    <w:abstractNumId w:val="20"/>
  </w:num>
  <w:num w:numId="25">
    <w:abstractNumId w:val="22"/>
  </w:num>
  <w:num w:numId="26">
    <w:abstractNumId w:val="14"/>
  </w:num>
  <w:num w:numId="27">
    <w:abstractNumId w:val="7"/>
  </w:num>
  <w:num w:numId="28">
    <w:abstractNumId w:val="2"/>
  </w:num>
  <w:num w:numId="29">
    <w:abstractNumId w:val="4"/>
  </w:num>
  <w:num w:numId="30">
    <w:abstractNumId w:val="3"/>
  </w:num>
  <w:num w:numId="31">
    <w:abstractNumId w:val="31"/>
  </w:num>
  <w:num w:numId="32">
    <w:abstractNumId w:val="29"/>
  </w:num>
  <w:num w:numId="33">
    <w:abstractNumId w:val="25"/>
  </w:num>
  <w:num w:numId="34">
    <w:abstractNumId w:val="1"/>
  </w:num>
  <w:num w:numId="35">
    <w:abstractNumId w:val="13"/>
  </w:num>
  <w:num w:numId="36">
    <w:abstractNumId w:val="18"/>
  </w:num>
  <w:num w:numId="37">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1BDF"/>
    <w:rsid w:val="00002C23"/>
    <w:rsid w:val="000031E3"/>
    <w:rsid w:val="000033BC"/>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6426"/>
    <w:rsid w:val="00027166"/>
    <w:rsid w:val="000275BF"/>
    <w:rsid w:val="00027DFB"/>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22F"/>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3FC7"/>
    <w:rsid w:val="00064369"/>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08D"/>
    <w:rsid w:val="0010519D"/>
    <w:rsid w:val="00106365"/>
    <w:rsid w:val="00106D44"/>
    <w:rsid w:val="00106DEE"/>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336E"/>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23A6"/>
    <w:rsid w:val="001A2579"/>
    <w:rsid w:val="001A2B0A"/>
    <w:rsid w:val="001A2F72"/>
    <w:rsid w:val="001A3195"/>
    <w:rsid w:val="001A3F67"/>
    <w:rsid w:val="001A3FEC"/>
    <w:rsid w:val="001A43A4"/>
    <w:rsid w:val="001A4EF7"/>
    <w:rsid w:val="001A5BC8"/>
    <w:rsid w:val="001A5C02"/>
    <w:rsid w:val="001A6561"/>
    <w:rsid w:val="001A67AB"/>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3DA1"/>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426"/>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1EB"/>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ED2"/>
    <w:rsid w:val="00311076"/>
    <w:rsid w:val="00311C27"/>
    <w:rsid w:val="00313403"/>
    <w:rsid w:val="003141B6"/>
    <w:rsid w:val="00314A80"/>
    <w:rsid w:val="00316381"/>
    <w:rsid w:val="003163A5"/>
    <w:rsid w:val="003169A4"/>
    <w:rsid w:val="00317394"/>
    <w:rsid w:val="00317BD2"/>
    <w:rsid w:val="003203EF"/>
    <w:rsid w:val="0032067F"/>
    <w:rsid w:val="0032071C"/>
    <w:rsid w:val="00321A56"/>
    <w:rsid w:val="00321B20"/>
    <w:rsid w:val="003240F7"/>
    <w:rsid w:val="00325043"/>
    <w:rsid w:val="00325546"/>
    <w:rsid w:val="003259C5"/>
    <w:rsid w:val="00325CC0"/>
    <w:rsid w:val="00326507"/>
    <w:rsid w:val="003267C8"/>
    <w:rsid w:val="003270A4"/>
    <w:rsid w:val="00327436"/>
    <w:rsid w:val="00331472"/>
    <w:rsid w:val="0033253D"/>
    <w:rsid w:val="003325F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E7A"/>
    <w:rsid w:val="003650C5"/>
    <w:rsid w:val="0036520F"/>
    <w:rsid w:val="003653B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2A"/>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2"/>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3D48"/>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253"/>
    <w:rsid w:val="004504F0"/>
    <w:rsid w:val="00450C30"/>
    <w:rsid w:val="004521BB"/>
    <w:rsid w:val="00452896"/>
    <w:rsid w:val="00454D73"/>
    <w:rsid w:val="0045525D"/>
    <w:rsid w:val="004553CA"/>
    <w:rsid w:val="0045669A"/>
    <w:rsid w:val="00456B02"/>
    <w:rsid w:val="00457745"/>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3859"/>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371"/>
    <w:rsid w:val="004B5522"/>
    <w:rsid w:val="004B5C46"/>
    <w:rsid w:val="004B60F5"/>
    <w:rsid w:val="004B61C2"/>
    <w:rsid w:val="004B6770"/>
    <w:rsid w:val="004B6A49"/>
    <w:rsid w:val="004B6D52"/>
    <w:rsid w:val="004B7B69"/>
    <w:rsid w:val="004C17D2"/>
    <w:rsid w:val="004C1D9B"/>
    <w:rsid w:val="004C217A"/>
    <w:rsid w:val="004C3803"/>
    <w:rsid w:val="004C5C21"/>
    <w:rsid w:val="004C5CF3"/>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3919"/>
    <w:rsid w:val="004E442C"/>
    <w:rsid w:val="004E54F5"/>
    <w:rsid w:val="004E5843"/>
    <w:rsid w:val="004E675F"/>
    <w:rsid w:val="004E68E0"/>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2DE"/>
    <w:rsid w:val="005506F6"/>
    <w:rsid w:val="00550A62"/>
    <w:rsid w:val="005525A4"/>
    <w:rsid w:val="00552934"/>
    <w:rsid w:val="00552D6E"/>
    <w:rsid w:val="00553DFD"/>
    <w:rsid w:val="005544AC"/>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7040"/>
    <w:rsid w:val="00567893"/>
    <w:rsid w:val="005716B8"/>
    <w:rsid w:val="00571702"/>
    <w:rsid w:val="00571F29"/>
    <w:rsid w:val="005726EF"/>
    <w:rsid w:val="005739AB"/>
    <w:rsid w:val="00573BD6"/>
    <w:rsid w:val="00574057"/>
    <w:rsid w:val="005744FC"/>
    <w:rsid w:val="005747A5"/>
    <w:rsid w:val="00574B01"/>
    <w:rsid w:val="00574CC8"/>
    <w:rsid w:val="005757D1"/>
    <w:rsid w:val="00575C75"/>
    <w:rsid w:val="00576B25"/>
    <w:rsid w:val="00577582"/>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40EC"/>
    <w:rsid w:val="005F53F2"/>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7BD"/>
    <w:rsid w:val="006237DE"/>
    <w:rsid w:val="00623998"/>
    <w:rsid w:val="00623F24"/>
    <w:rsid w:val="00624EC1"/>
    <w:rsid w:val="00625529"/>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541"/>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321D"/>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3C8A"/>
    <w:rsid w:val="006A3DED"/>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951"/>
    <w:rsid w:val="006C00A3"/>
    <w:rsid w:val="006C08B6"/>
    <w:rsid w:val="006C1293"/>
    <w:rsid w:val="006C12EC"/>
    <w:rsid w:val="006C1D25"/>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27466"/>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C20"/>
    <w:rsid w:val="00764E25"/>
    <w:rsid w:val="007662A7"/>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798"/>
    <w:rsid w:val="007D0927"/>
    <w:rsid w:val="007D0C96"/>
    <w:rsid w:val="007D1213"/>
    <w:rsid w:val="007D12B1"/>
    <w:rsid w:val="007D13EE"/>
    <w:rsid w:val="007D1692"/>
    <w:rsid w:val="007D26E3"/>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69"/>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6D"/>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6035"/>
    <w:rsid w:val="008860B6"/>
    <w:rsid w:val="00886AA6"/>
    <w:rsid w:val="00886AE6"/>
    <w:rsid w:val="00886D11"/>
    <w:rsid w:val="00886EFE"/>
    <w:rsid w:val="008875C7"/>
    <w:rsid w:val="00890F86"/>
    <w:rsid w:val="008916DE"/>
    <w:rsid w:val="00892068"/>
    <w:rsid w:val="008920F8"/>
    <w:rsid w:val="00892B95"/>
    <w:rsid w:val="0089310F"/>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CEA"/>
    <w:rsid w:val="008A70A4"/>
    <w:rsid w:val="008A7905"/>
    <w:rsid w:val="008B0198"/>
    <w:rsid w:val="008B0507"/>
    <w:rsid w:val="008B0973"/>
    <w:rsid w:val="008B1233"/>
    <w:rsid w:val="008B12AF"/>
    <w:rsid w:val="008B1605"/>
    <w:rsid w:val="008B1F31"/>
    <w:rsid w:val="008B2F9A"/>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2D0C"/>
    <w:rsid w:val="00903382"/>
    <w:rsid w:val="00903898"/>
    <w:rsid w:val="00903A1A"/>
    <w:rsid w:val="00903D4D"/>
    <w:rsid w:val="00903E2C"/>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1F3B"/>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2EB"/>
    <w:rsid w:val="009A171D"/>
    <w:rsid w:val="009A172A"/>
    <w:rsid w:val="009A2838"/>
    <w:rsid w:val="009A2FDE"/>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942"/>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863"/>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B62"/>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C9D"/>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1A31"/>
    <w:rsid w:val="00B21F34"/>
    <w:rsid w:val="00B225D5"/>
    <w:rsid w:val="00B2277F"/>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0E7"/>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B67"/>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0C17"/>
    <w:rsid w:val="00B81AD3"/>
    <w:rsid w:val="00B853BF"/>
    <w:rsid w:val="00B8636F"/>
    <w:rsid w:val="00B86BCB"/>
    <w:rsid w:val="00B86C5F"/>
    <w:rsid w:val="00B90C0A"/>
    <w:rsid w:val="00B90C52"/>
    <w:rsid w:val="00B9100A"/>
    <w:rsid w:val="00B925B0"/>
    <w:rsid w:val="00B92CA7"/>
    <w:rsid w:val="00B92CCA"/>
    <w:rsid w:val="00B932B8"/>
    <w:rsid w:val="00B93BE1"/>
    <w:rsid w:val="00B941D0"/>
    <w:rsid w:val="00B95C25"/>
    <w:rsid w:val="00B95FE0"/>
    <w:rsid w:val="00B96B73"/>
    <w:rsid w:val="00B975FA"/>
    <w:rsid w:val="00B9778A"/>
    <w:rsid w:val="00B9796D"/>
    <w:rsid w:val="00BA1665"/>
    <w:rsid w:val="00BA17C2"/>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4E3D"/>
    <w:rsid w:val="00BD50E7"/>
    <w:rsid w:val="00BD572E"/>
    <w:rsid w:val="00BD5F94"/>
    <w:rsid w:val="00BD6BF7"/>
    <w:rsid w:val="00BD6E80"/>
    <w:rsid w:val="00BD6E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3D00"/>
    <w:rsid w:val="00C447B8"/>
    <w:rsid w:val="00C4487D"/>
    <w:rsid w:val="00C45620"/>
    <w:rsid w:val="00C45778"/>
    <w:rsid w:val="00C457A7"/>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7D4"/>
    <w:rsid w:val="00C819E8"/>
    <w:rsid w:val="00C81FE2"/>
    <w:rsid w:val="00C82BD2"/>
    <w:rsid w:val="00C83D8F"/>
    <w:rsid w:val="00C84419"/>
    <w:rsid w:val="00C8509E"/>
    <w:rsid w:val="00C85E52"/>
    <w:rsid w:val="00C85FFA"/>
    <w:rsid w:val="00C861E9"/>
    <w:rsid w:val="00C864DC"/>
    <w:rsid w:val="00C86AB3"/>
    <w:rsid w:val="00C86F9C"/>
    <w:rsid w:val="00C90796"/>
    <w:rsid w:val="00C9153B"/>
    <w:rsid w:val="00C91F69"/>
    <w:rsid w:val="00C94323"/>
    <w:rsid w:val="00C94785"/>
    <w:rsid w:val="00C95B6B"/>
    <w:rsid w:val="00C96047"/>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3ED"/>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60"/>
    <w:rsid w:val="00CE23B1"/>
    <w:rsid w:val="00CE31A0"/>
    <w:rsid w:val="00CE3E7A"/>
    <w:rsid w:val="00CE4D1D"/>
    <w:rsid w:val="00CE56FD"/>
    <w:rsid w:val="00CE5E70"/>
    <w:rsid w:val="00CE62D4"/>
    <w:rsid w:val="00CE7B83"/>
    <w:rsid w:val="00CE7BF1"/>
    <w:rsid w:val="00CF0D0D"/>
    <w:rsid w:val="00CF1653"/>
    <w:rsid w:val="00CF1742"/>
    <w:rsid w:val="00CF2304"/>
    <w:rsid w:val="00CF2692"/>
    <w:rsid w:val="00CF34D0"/>
    <w:rsid w:val="00CF34DE"/>
    <w:rsid w:val="00CF3B1A"/>
    <w:rsid w:val="00CF3C20"/>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5F26"/>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881"/>
    <w:rsid w:val="00D32DD8"/>
    <w:rsid w:val="00D32F51"/>
    <w:rsid w:val="00D33481"/>
    <w:rsid w:val="00D334B6"/>
    <w:rsid w:val="00D335BF"/>
    <w:rsid w:val="00D3423E"/>
    <w:rsid w:val="00D342CE"/>
    <w:rsid w:val="00D3436F"/>
    <w:rsid w:val="00D34B9B"/>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FDA"/>
    <w:rsid w:val="00DD771F"/>
    <w:rsid w:val="00DE1323"/>
    <w:rsid w:val="00DE134D"/>
    <w:rsid w:val="00DE13D5"/>
    <w:rsid w:val="00DE1D22"/>
    <w:rsid w:val="00DE26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4B7"/>
    <w:rsid w:val="00E00AD1"/>
    <w:rsid w:val="00E01503"/>
    <w:rsid w:val="00E020C1"/>
    <w:rsid w:val="00E02449"/>
    <w:rsid w:val="00E02F60"/>
    <w:rsid w:val="00E040F0"/>
    <w:rsid w:val="00E0418D"/>
    <w:rsid w:val="00E042BC"/>
    <w:rsid w:val="00E04589"/>
    <w:rsid w:val="00E045AE"/>
    <w:rsid w:val="00E046C2"/>
    <w:rsid w:val="00E04FA9"/>
    <w:rsid w:val="00E05CF6"/>
    <w:rsid w:val="00E05F32"/>
    <w:rsid w:val="00E05FDF"/>
    <w:rsid w:val="00E06E9D"/>
    <w:rsid w:val="00E070E6"/>
    <w:rsid w:val="00E10031"/>
    <w:rsid w:val="00E10779"/>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95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1214"/>
    <w:rsid w:val="00E6288F"/>
    <w:rsid w:val="00E62C19"/>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5BF3"/>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230"/>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3BC"/>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0B1"/>
    <w:rsid w:val="00F763EC"/>
    <w:rsid w:val="00F77412"/>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1C5"/>
    <w:rsid w:val="00FC4412"/>
    <w:rsid w:val="00FC4B16"/>
    <w:rsid w:val="00FC561F"/>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D21D76"/>
  <w15:docId w15:val="{57CC3E6E-BF40-42BA-91EF-140FED5F4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material-icons-extended">
    <w:name w:val="material-icons-extended"/>
    <w:basedOn w:val="DefaultParagraphFont"/>
    <w:rsid w:val="00F433BC"/>
  </w:style>
  <w:style w:type="character" w:customStyle="1" w:styleId="jlqj4b">
    <w:name w:val="jlqj4b"/>
    <w:basedOn w:val="DefaultParagraphFont"/>
    <w:rsid w:val="00F433BC"/>
  </w:style>
  <w:style w:type="character" w:customStyle="1" w:styleId="CharCharChar0">
    <w:name w:val=" Char Char Char"/>
    <w:rsid w:val="005726EF"/>
    <w:rPr>
      <w:rFonts w:ascii="Arial LatArm" w:hAnsi="Arial LatArm"/>
      <w:sz w:val="24"/>
      <w:lang w:eastAsia="ru-RU"/>
    </w:rPr>
  </w:style>
  <w:style w:type="character" w:customStyle="1" w:styleId="CharChar220">
    <w:name w:val=" Char Char22"/>
    <w:rsid w:val="005726EF"/>
    <w:rPr>
      <w:rFonts w:ascii="Arial Armenian" w:hAnsi="Arial Armenian"/>
      <w:sz w:val="28"/>
      <w:lang w:val="en-US"/>
    </w:rPr>
  </w:style>
  <w:style w:type="character" w:customStyle="1" w:styleId="CharChar200">
    <w:name w:val=" Char Char20"/>
    <w:rsid w:val="005726EF"/>
    <w:rPr>
      <w:rFonts w:ascii="Times LatArm" w:hAnsi="Times LatArm"/>
      <w:b/>
      <w:sz w:val="28"/>
      <w:lang w:val="en-US"/>
    </w:rPr>
  </w:style>
  <w:style w:type="character" w:customStyle="1" w:styleId="CharChar160">
    <w:name w:val=" Char Char16"/>
    <w:rsid w:val="005726EF"/>
    <w:rPr>
      <w:rFonts w:ascii="Times Armenian" w:hAnsi="Times Armenian"/>
      <w:b/>
      <w:lang w:val="hy-AM"/>
    </w:rPr>
  </w:style>
  <w:style w:type="character" w:customStyle="1" w:styleId="CharChar150">
    <w:name w:val=" Char Char15"/>
    <w:rsid w:val="005726EF"/>
    <w:rPr>
      <w:rFonts w:ascii="Times Armenian" w:hAnsi="Times Armenian"/>
      <w:i/>
      <w:lang w:val="nl-NL"/>
    </w:rPr>
  </w:style>
  <w:style w:type="character" w:customStyle="1" w:styleId="CharChar130">
    <w:name w:val=" Char Char13"/>
    <w:rsid w:val="005726EF"/>
    <w:rPr>
      <w:rFonts w:ascii="Arial Armenian" w:hAnsi="Arial Armenian"/>
      <w:lang w:val="en-US"/>
    </w:rPr>
  </w:style>
  <w:style w:type="character" w:customStyle="1" w:styleId="CharChar230">
    <w:name w:val=" Char Char23"/>
    <w:rsid w:val="005726EF"/>
    <w:rPr>
      <w:rFonts w:ascii="Arial Armenian" w:hAnsi="Arial Armenian"/>
      <w:sz w:val="28"/>
      <w:lang w:val="en-US" w:eastAsia="ru-RU" w:bidi="ar-SA"/>
    </w:rPr>
  </w:style>
  <w:style w:type="character" w:customStyle="1" w:styleId="CharChar210">
    <w:name w:val=" Char Char21"/>
    <w:rsid w:val="005726EF"/>
    <w:rPr>
      <w:rFonts w:ascii="Arial LatArm" w:hAnsi="Arial LatArm"/>
      <w:b/>
      <w:color w:val="0000FF"/>
      <w:lang w:val="en-US" w:eastAsia="ru-RU" w:bidi="ar-SA"/>
    </w:rPr>
  </w:style>
  <w:style w:type="character" w:customStyle="1" w:styleId="CharChar250">
    <w:name w:val=" Char Char25"/>
    <w:rsid w:val="005726EF"/>
    <w:rPr>
      <w:rFonts w:ascii="Arial Armenian" w:hAnsi="Arial Armenian"/>
      <w:sz w:val="28"/>
      <w:lang w:val="en-US" w:eastAsia="ru-RU" w:bidi="ar-SA"/>
    </w:rPr>
  </w:style>
  <w:style w:type="character" w:customStyle="1" w:styleId="CharChar240">
    <w:name w:val=" Char Char24"/>
    <w:rsid w:val="005726EF"/>
    <w:rPr>
      <w:rFonts w:ascii="Arial LatArm" w:hAnsi="Arial LatArm"/>
      <w:b/>
      <w:color w:val="0000FF"/>
      <w:lang w:val="en-US" w:eastAsia="ru-RU" w:bidi="ar-SA"/>
    </w:rPr>
  </w:style>
  <w:style w:type="paragraph" w:customStyle="1" w:styleId="index10">
    <w:name w:val="index 1"/>
    <w:basedOn w:val="Normal"/>
    <w:rsid w:val="005726EF"/>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0">
    <w:name w:val="index heading"/>
    <w:basedOn w:val="Normal"/>
    <w:rsid w:val="005726EF"/>
    <w:pPr>
      <w:suppressAutoHyphens/>
      <w:spacing w:line="100" w:lineRule="atLeast"/>
    </w:pPr>
    <w:rPr>
      <w:kern w:val="1"/>
      <w:sz w:val="20"/>
      <w:szCs w:val="20"/>
      <w:lang w:val="en-AU" w:eastAsia="ar-SA" w:bidi="ar-SA"/>
    </w:rPr>
  </w:style>
  <w:style w:type="paragraph" w:customStyle="1" w:styleId="Char3CharCharChar0">
    <w:name w:val=" Char3 Char Char Char"/>
    <w:basedOn w:val="Normal"/>
    <w:next w:val="Normal"/>
    <w:semiHidden/>
    <w:rsid w:val="005726EF"/>
    <w:pPr>
      <w:spacing w:after="160" w:line="240" w:lineRule="exact"/>
      <w:jc w:val="both"/>
    </w:pPr>
    <w:rPr>
      <w:rFonts w:ascii="Arial" w:hAnsi="Arial" w:cs="Arial"/>
      <w:b/>
      <w:sz w:val="20"/>
      <w:szCs w:val="20"/>
      <w:lang w:val="en-GB" w:eastAsia="en-US" w:bidi="ar-SA"/>
    </w:rPr>
  </w:style>
  <w:style w:type="character" w:customStyle="1" w:styleId="UnresolvedMention">
    <w:name w:val="Unresolved Mention"/>
    <w:uiPriority w:val="99"/>
    <w:semiHidden/>
    <w:unhideWhenUsed/>
    <w:rsid w:val="005726EF"/>
    <w:rPr>
      <w:color w:val="605E5C"/>
      <w:shd w:val="clear" w:color="auto" w:fill="E1DFDD"/>
    </w:rPr>
  </w:style>
  <w:style w:type="paragraph" w:customStyle="1" w:styleId="msonormal0">
    <w:name w:val="msonormal"/>
    <w:basedOn w:val="Normal"/>
    <w:rsid w:val="005726EF"/>
    <w:pPr>
      <w:spacing w:before="100" w:beforeAutospacing="1" w:after="100" w:afterAutospacing="1"/>
    </w:pPr>
    <w:rPr>
      <w:lang w:val="en-US" w:eastAsia="en-US" w:bidi="ar-SA"/>
    </w:rPr>
  </w:style>
  <w:style w:type="paragraph" w:customStyle="1" w:styleId="xl76">
    <w:name w:val="xl76"/>
    <w:basedOn w:val="Normal"/>
    <w:rsid w:val="005726E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77">
    <w:name w:val="xl77"/>
    <w:basedOn w:val="Normal"/>
    <w:rsid w:val="005726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78">
    <w:name w:val="xl78"/>
    <w:basedOn w:val="Normal"/>
    <w:rsid w:val="005726E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79">
    <w:name w:val="xl79"/>
    <w:basedOn w:val="Normal"/>
    <w:rsid w:val="005726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80">
    <w:name w:val="xl80"/>
    <w:basedOn w:val="Normal"/>
    <w:rsid w:val="005726E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81">
    <w:name w:val="xl81"/>
    <w:basedOn w:val="Normal"/>
    <w:rsid w:val="005726E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82">
    <w:name w:val="xl82"/>
    <w:basedOn w:val="Normal"/>
    <w:rsid w:val="005726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83">
    <w:name w:val="xl83"/>
    <w:basedOn w:val="Normal"/>
    <w:rsid w:val="005726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84">
    <w:name w:val="xl84"/>
    <w:basedOn w:val="Normal"/>
    <w:rsid w:val="005726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85">
    <w:name w:val="xl85"/>
    <w:basedOn w:val="Normal"/>
    <w:rsid w:val="005726E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86">
    <w:name w:val="xl86"/>
    <w:basedOn w:val="Normal"/>
    <w:rsid w:val="005726E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87">
    <w:name w:val="xl87"/>
    <w:basedOn w:val="Normal"/>
    <w:rsid w:val="005726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sz w:val="16"/>
      <w:szCs w:val="16"/>
      <w:u w:val="single"/>
      <w:lang w:val="en-US" w:eastAsia="en-US" w:bidi="ar-SA"/>
    </w:rPr>
  </w:style>
  <w:style w:type="paragraph" w:customStyle="1" w:styleId="xl88">
    <w:name w:val="xl88"/>
    <w:basedOn w:val="Normal"/>
    <w:rsid w:val="005726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89">
    <w:name w:val="xl89"/>
    <w:basedOn w:val="Normal"/>
    <w:rsid w:val="005726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90">
    <w:name w:val="xl90"/>
    <w:basedOn w:val="Normal"/>
    <w:rsid w:val="005726E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91">
    <w:name w:val="xl91"/>
    <w:basedOn w:val="Normal"/>
    <w:rsid w:val="005726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92">
    <w:name w:val="xl92"/>
    <w:basedOn w:val="Normal"/>
    <w:rsid w:val="005726E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lang w:val="en-US" w:eastAsia="en-US" w:bidi="ar-SA"/>
    </w:rPr>
  </w:style>
  <w:style w:type="paragraph" w:customStyle="1" w:styleId="xl93">
    <w:name w:val="xl93"/>
    <w:basedOn w:val="Normal"/>
    <w:rsid w:val="005726E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lang w:val="en-US" w:eastAsia="en-US" w:bidi="ar-SA"/>
    </w:rPr>
  </w:style>
  <w:style w:type="paragraph" w:customStyle="1" w:styleId="xl94">
    <w:name w:val="xl94"/>
    <w:basedOn w:val="Normal"/>
    <w:rsid w:val="005726E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41956377">
      <w:bodyDiv w:val="1"/>
      <w:marLeft w:val="0"/>
      <w:marRight w:val="0"/>
      <w:marTop w:val="0"/>
      <w:marBottom w:val="0"/>
      <w:divBdr>
        <w:top w:val="none" w:sz="0" w:space="0" w:color="auto"/>
        <w:left w:val="none" w:sz="0" w:space="0" w:color="auto"/>
        <w:bottom w:val="none" w:sz="0" w:space="0" w:color="auto"/>
        <w:right w:val="none" w:sz="0" w:space="0" w:color="auto"/>
      </w:divBdr>
      <w:divsChild>
        <w:div w:id="203490135">
          <w:marLeft w:val="0"/>
          <w:marRight w:val="0"/>
          <w:marTop w:val="0"/>
          <w:marBottom w:val="0"/>
          <w:divBdr>
            <w:top w:val="none" w:sz="0" w:space="0" w:color="auto"/>
            <w:left w:val="none" w:sz="0" w:space="0" w:color="auto"/>
            <w:bottom w:val="none" w:sz="0" w:space="0" w:color="auto"/>
            <w:right w:val="none" w:sz="0" w:space="0" w:color="auto"/>
          </w:divBdr>
          <w:divsChild>
            <w:div w:id="715811374">
              <w:marLeft w:val="0"/>
              <w:marRight w:val="0"/>
              <w:marTop w:val="0"/>
              <w:marBottom w:val="0"/>
              <w:divBdr>
                <w:top w:val="none" w:sz="0" w:space="0" w:color="auto"/>
                <w:left w:val="none" w:sz="0" w:space="0" w:color="auto"/>
                <w:bottom w:val="none" w:sz="0" w:space="0" w:color="auto"/>
                <w:right w:val="none" w:sz="0" w:space="0" w:color="auto"/>
              </w:divBdr>
            </w:div>
          </w:divsChild>
        </w:div>
        <w:div w:id="451245400">
          <w:marLeft w:val="0"/>
          <w:marRight w:val="0"/>
          <w:marTop w:val="100"/>
          <w:marBottom w:val="0"/>
          <w:divBdr>
            <w:top w:val="none" w:sz="0" w:space="0" w:color="auto"/>
            <w:left w:val="none" w:sz="0" w:space="0" w:color="auto"/>
            <w:bottom w:val="none" w:sz="0" w:space="0" w:color="auto"/>
            <w:right w:val="none" w:sz="0" w:space="0" w:color="auto"/>
          </w:divBdr>
          <w:divsChild>
            <w:div w:id="1836530817">
              <w:marLeft w:val="0"/>
              <w:marRight w:val="0"/>
              <w:marTop w:val="0"/>
              <w:marBottom w:val="0"/>
              <w:divBdr>
                <w:top w:val="none" w:sz="0" w:space="0" w:color="auto"/>
                <w:left w:val="none" w:sz="0" w:space="0" w:color="auto"/>
                <w:bottom w:val="none" w:sz="0" w:space="0" w:color="auto"/>
                <w:right w:val="none" w:sz="0" w:space="0" w:color="auto"/>
              </w:divBdr>
              <w:divsChild>
                <w:div w:id="1160854068">
                  <w:marLeft w:val="0"/>
                  <w:marRight w:val="0"/>
                  <w:marTop w:val="0"/>
                  <w:marBottom w:val="0"/>
                  <w:divBdr>
                    <w:top w:val="none" w:sz="0" w:space="0" w:color="auto"/>
                    <w:left w:val="none" w:sz="0" w:space="0" w:color="auto"/>
                    <w:bottom w:val="none" w:sz="0" w:space="0" w:color="auto"/>
                    <w:right w:val="none" w:sz="0" w:space="0" w:color="auto"/>
                  </w:divBdr>
                  <w:divsChild>
                    <w:div w:id="246505721">
                      <w:marLeft w:val="0"/>
                      <w:marRight w:val="0"/>
                      <w:marTop w:val="0"/>
                      <w:marBottom w:val="0"/>
                      <w:divBdr>
                        <w:top w:val="none" w:sz="0" w:space="0" w:color="auto"/>
                        <w:left w:val="none" w:sz="0" w:space="0" w:color="auto"/>
                        <w:bottom w:val="none" w:sz="0" w:space="0" w:color="auto"/>
                        <w:right w:val="none" w:sz="0" w:space="0" w:color="auto"/>
                      </w:divBdr>
                      <w:divsChild>
                        <w:div w:id="100921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274478">
              <w:marLeft w:val="0"/>
              <w:marRight w:val="0"/>
              <w:marTop w:val="60"/>
              <w:marBottom w:val="0"/>
              <w:divBdr>
                <w:top w:val="none" w:sz="0" w:space="0" w:color="auto"/>
                <w:left w:val="none" w:sz="0" w:space="0" w:color="auto"/>
                <w:bottom w:val="none" w:sz="0" w:space="0" w:color="auto"/>
                <w:right w:val="none" w:sz="0" w:space="0" w:color="auto"/>
              </w:divBdr>
            </w:div>
          </w:divsChild>
        </w:div>
        <w:div w:id="1835683221">
          <w:marLeft w:val="0"/>
          <w:marRight w:val="0"/>
          <w:marTop w:val="0"/>
          <w:marBottom w:val="0"/>
          <w:divBdr>
            <w:top w:val="none" w:sz="0" w:space="0" w:color="auto"/>
            <w:left w:val="none" w:sz="0" w:space="0" w:color="auto"/>
            <w:bottom w:val="none" w:sz="0" w:space="0" w:color="auto"/>
            <w:right w:val="none" w:sz="0" w:space="0" w:color="auto"/>
          </w:divBdr>
          <w:divsChild>
            <w:div w:id="1826582832">
              <w:marLeft w:val="0"/>
              <w:marRight w:val="0"/>
              <w:marTop w:val="0"/>
              <w:marBottom w:val="0"/>
              <w:divBdr>
                <w:top w:val="none" w:sz="0" w:space="0" w:color="auto"/>
                <w:left w:val="none" w:sz="0" w:space="0" w:color="auto"/>
                <w:bottom w:val="none" w:sz="0" w:space="0" w:color="auto"/>
                <w:right w:val="none" w:sz="0" w:space="0" w:color="auto"/>
              </w:divBdr>
              <w:divsChild>
                <w:div w:id="182716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movsisyan@gmail.co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mailto:mari.movsisyan@gmail.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D8D880-D3B1-48E6-969B-7B35083E9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2253</TotalTime>
  <Pages>1</Pages>
  <Words>17622</Words>
  <Characters>100447</Characters>
  <Application>Microsoft Office Word</Application>
  <DocSecurity>0</DocSecurity>
  <Lines>837</Lines>
  <Paragraphs>235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117834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Windows User</cp:lastModifiedBy>
  <cp:revision>1224</cp:revision>
  <cp:lastPrinted>2018-02-16T07:12:00Z</cp:lastPrinted>
  <dcterms:created xsi:type="dcterms:W3CDTF">2019-10-28T07:04:00Z</dcterms:created>
  <dcterms:modified xsi:type="dcterms:W3CDTF">2021-07-28T12:17:00Z</dcterms:modified>
</cp:coreProperties>
</file>